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F59BD" w14:textId="69DAA47B" w:rsidR="00D70F1A" w:rsidRPr="00910B79" w:rsidRDefault="00910B79" w:rsidP="00910B79">
      <w:pPr>
        <w:rPr>
          <w:ins w:id="0" w:author="Microsoft Office User" w:date="2023-10-29T14:23:00Z"/>
          <w:color w:val="800000"/>
          <w:sz w:val="44"/>
          <w:szCs w:val="44"/>
        </w:rPr>
      </w:pPr>
      <w:r w:rsidRPr="000C3EF5">
        <w:rPr>
          <w:noProof/>
        </w:rPr>
        <w:drawing>
          <wp:inline distT="0" distB="0" distL="0" distR="0" wp14:anchorId="515BCF8F" wp14:editId="4A3690D1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4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800000"/>
          <w:sz w:val="44"/>
          <w:szCs w:val="44"/>
        </w:rPr>
        <w:t xml:space="preserve"> </w:t>
      </w:r>
      <w:r>
        <w:rPr>
          <w:color w:val="800000"/>
          <w:sz w:val="44"/>
          <w:szCs w:val="44"/>
        </w:rPr>
        <w:t xml:space="preserve">                     </w:t>
      </w:r>
      <w:r w:rsidR="00D70F1A" w:rsidRPr="00910B79">
        <w:rPr>
          <w:color w:val="800000"/>
          <w:sz w:val="44"/>
          <w:szCs w:val="44"/>
        </w:rPr>
        <w:t>教师自我审核</w:t>
      </w:r>
    </w:p>
    <w:p w14:paraId="5DC285C5" w14:textId="77777777" w:rsidR="00D70F1A" w:rsidRDefault="00D70F1A" w:rsidP="00D70F1A">
      <w:pPr>
        <w:rPr>
          <w:ins w:id="1" w:author="Microsoft Office User" w:date="2023-10-29T14:23:00Z"/>
        </w:rPr>
      </w:pPr>
    </w:p>
    <w:tbl>
      <w:tblPr>
        <w:tblW w:w="13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0"/>
        <w:gridCol w:w="1080"/>
        <w:gridCol w:w="4180"/>
        <w:gridCol w:w="1220"/>
      </w:tblGrid>
      <w:tr w:rsidR="00D70F1A" w14:paraId="18A39EA9" w14:textId="77777777" w:rsidTr="00B617D4">
        <w:trPr>
          <w:trHeight w:val="90"/>
          <w:ins w:id="2" w:author="Microsoft Office User" w:date="2023-10-29T14:23:00Z"/>
        </w:trPr>
        <w:tc>
          <w:tcPr>
            <w:tcW w:w="13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2" w:type="dxa"/>
              <w:left w:w="104" w:type="dxa"/>
              <w:bottom w:w="52" w:type="dxa"/>
              <w:right w:w="104" w:type="dxa"/>
            </w:tcMar>
          </w:tcPr>
          <w:p w14:paraId="0A92B5CE" w14:textId="77777777" w:rsidR="00D70F1A" w:rsidRDefault="00D70F1A" w:rsidP="00B617D4">
            <w:pPr>
              <w:rPr>
                <w:ins w:id="3" w:author="Microsoft Office User" w:date="2023-10-29T14:23:00Z"/>
                <w:highlight w:val="yellow"/>
              </w:rPr>
            </w:pPr>
            <w:r>
              <w:t>自我审核：促进教学与学习中的对话发展</w:t>
            </w:r>
          </w:p>
          <w:p w14:paraId="39554E24" w14:textId="77777777" w:rsidR="00D70F1A" w:rsidRDefault="00D70F1A" w:rsidP="00B617D4">
            <w:pPr>
              <w:rPr>
                <w:ins w:id="4" w:author="Microsoft Office User" w:date="2023-10-29T14:23:00Z"/>
              </w:rPr>
            </w:pPr>
            <w:proofErr w:type="gramStart"/>
            <w:r>
              <w:t>反思您</w:t>
            </w:r>
            <w:proofErr w:type="gramEnd"/>
            <w:r>
              <w:t>所处的学习和教学环境，然后按以下标准为各项评分：（</w:t>
            </w:r>
            <w:r>
              <w:t>1</w:t>
            </w:r>
            <w:r>
              <w:t>）很少（</w:t>
            </w:r>
            <w:r>
              <w:t>2</w:t>
            </w:r>
            <w:r>
              <w:t>）有时（</w:t>
            </w:r>
            <w:r>
              <w:t>3</w:t>
            </w:r>
            <w:r>
              <w:t>）通常</w:t>
            </w:r>
          </w:p>
        </w:tc>
      </w:tr>
      <w:tr w:rsidR="00D70F1A" w14:paraId="63A6D31D" w14:textId="77777777" w:rsidTr="00B617D4">
        <w:trPr>
          <w:trHeight w:val="761"/>
          <w:ins w:id="5" w:author="Microsoft Office User" w:date="2023-10-29T14:23:00Z"/>
        </w:trPr>
        <w:tc>
          <w:tcPr>
            <w:tcW w:w="7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580A7C3B" w14:textId="77777777" w:rsidR="00D70F1A" w:rsidRDefault="00D70F1A" w:rsidP="00B617D4">
            <w:r>
              <w:t>在我的教学中，我是否</w:t>
            </w:r>
            <w:r>
              <w:t>…?</w:t>
            </w:r>
          </w:p>
          <w:p w14:paraId="254CBE2C" w14:textId="77777777" w:rsidR="00D70F1A" w:rsidRDefault="00D70F1A" w:rsidP="00B617D4">
            <w:pPr>
              <w:rPr>
                <w:ins w:id="6" w:author="Microsoft Office User" w:date="2023-10-29T14:23:00Z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0C28768E" w14:textId="77777777" w:rsidR="00D70F1A" w:rsidRDefault="00D70F1A" w:rsidP="00B617D4">
            <w:r>
              <w:t>我的评分</w:t>
            </w:r>
          </w:p>
          <w:p w14:paraId="0758CD87" w14:textId="77777777" w:rsidR="00D70F1A" w:rsidRDefault="00D70F1A" w:rsidP="00B617D4">
            <w:pPr>
              <w:rPr>
                <w:ins w:id="7" w:author="Microsoft Office User" w:date="2023-10-29T14:23:00Z"/>
              </w:rPr>
            </w:pPr>
          </w:p>
        </w:tc>
        <w:tc>
          <w:tcPr>
            <w:tcW w:w="4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74D16066" w14:textId="77777777" w:rsidR="00D70F1A" w:rsidRDefault="00D70F1A" w:rsidP="00B617D4">
            <w:pPr>
              <w:rPr>
                <w:lang w:val="en-US"/>
              </w:rPr>
            </w:pPr>
            <w:r>
              <w:t>在我们的学习环境</w:t>
            </w:r>
            <w:r>
              <w:t>/</w:t>
            </w:r>
            <w:r>
              <w:t>课堂中，学生和我是否</w:t>
            </w:r>
            <w:r>
              <w:rPr>
                <w:lang w:val="en-US"/>
              </w:rPr>
              <w:t>...?</w:t>
            </w:r>
          </w:p>
          <w:p w14:paraId="1F6C1747" w14:textId="77777777" w:rsidR="00D70F1A" w:rsidRDefault="00D70F1A" w:rsidP="00B617D4">
            <w:pPr>
              <w:rPr>
                <w:ins w:id="8" w:author="Microsoft Office User" w:date="2023-10-29T14:23:00Z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10C5B9C4" w14:textId="77777777" w:rsidR="00D70F1A" w:rsidRDefault="00D70F1A" w:rsidP="00B617D4">
            <w:r>
              <w:t>我的评分</w:t>
            </w:r>
          </w:p>
          <w:p w14:paraId="0C7445CF" w14:textId="77777777" w:rsidR="00D70F1A" w:rsidRDefault="00D70F1A" w:rsidP="00B617D4">
            <w:pPr>
              <w:rPr>
                <w:ins w:id="9" w:author="Microsoft Office User" w:date="2023-10-29T14:23:00Z"/>
              </w:rPr>
            </w:pPr>
          </w:p>
        </w:tc>
      </w:tr>
      <w:tr w:rsidR="00D70F1A" w14:paraId="0B5539DD" w14:textId="77777777" w:rsidTr="00B617D4">
        <w:trPr>
          <w:trHeight w:val="90"/>
          <w:ins w:id="10" w:author="Microsoft Office User" w:date="2023-10-29T14:23:00Z"/>
        </w:trPr>
        <w:tc>
          <w:tcPr>
            <w:tcW w:w="7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11FDF33A" w14:textId="77777777" w:rsidR="00D70F1A" w:rsidRDefault="00D70F1A" w:rsidP="00B617D4">
            <w:pPr>
              <w:pStyle w:val="NormalWeb"/>
            </w:pPr>
          </w:p>
          <w:p w14:paraId="5668BCEE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注重学生之</w:t>
            </w:r>
            <w:r>
              <w:rPr>
                <w:rFonts w:ascii="宋体" w:eastAsia="宋体" w:hAnsi="宋体" w:cs="宋体" w:hint="eastAsia"/>
              </w:rPr>
              <w:t>间的对话，有组织地安排在小组和整体课堂中进</w:t>
            </w:r>
            <w:r>
              <w:rPr>
                <w:rFonts w:ascii="MS Gothic" w:eastAsia="MS Gothic" w:hAnsi="MS Gothic" w:cs="MS Gothic" w:hint="eastAsia"/>
                <w:lang w:val="en-US"/>
              </w:rPr>
              <w:t>行</w:t>
            </w:r>
          </w:p>
          <w:p w14:paraId="0B24CD88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确保每位学生，包括我在内，都能</w:t>
            </w:r>
            <w:r>
              <w:rPr>
                <w:rFonts w:ascii="宋体" w:eastAsia="宋体" w:hAnsi="宋体" w:cs="宋体" w:hint="eastAsia"/>
              </w:rPr>
              <w:t>积极参与课堂对话</w:t>
            </w:r>
          </w:p>
          <w:p w14:paraId="1DED906F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在</w:t>
            </w:r>
            <w:r>
              <w:rPr>
                <w:rFonts w:ascii="宋体" w:eastAsia="宋体" w:hAnsi="宋体" w:cs="宋体" w:hint="eastAsia"/>
              </w:rPr>
              <w:t>设计对话时充分考虑学生的个体需求和兴趣</w:t>
            </w:r>
          </w:p>
          <w:p w14:paraId="3DCAA460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鼓励学生从个体和集体的角度</w:t>
            </w:r>
            <w:r>
              <w:rPr>
                <w:rFonts w:ascii="宋体" w:eastAsia="宋体" w:hAnsi="宋体" w:cs="宋体" w:hint="eastAsia"/>
              </w:rPr>
              <w:t>对自己的学习负责</w:t>
            </w:r>
          </w:p>
          <w:p w14:paraId="2210DD9B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鼓励学生</w:t>
            </w:r>
            <w:r>
              <w:rPr>
                <w:rFonts w:ascii="宋体" w:eastAsia="宋体" w:hAnsi="宋体" w:cs="宋体" w:hint="eastAsia"/>
              </w:rPr>
              <w:t>详细阐述并拓展自己和他人的观点</w:t>
            </w:r>
          </w:p>
          <w:p w14:paraId="7C1237E8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鼓励学生</w:t>
            </w:r>
            <w:r>
              <w:rPr>
                <w:rFonts w:ascii="宋体" w:eastAsia="宋体" w:hAnsi="宋体" w:cs="宋体" w:hint="eastAsia"/>
              </w:rPr>
              <w:t>为他们的想法和观点提供合理的理由</w:t>
            </w:r>
          </w:p>
          <w:p w14:paraId="61F7ACC0" w14:textId="77777777" w:rsidR="00D70F1A" w:rsidRDefault="00D70F1A" w:rsidP="00B617D4">
            <w:pPr>
              <w:pStyle w:val="NormalWeb"/>
            </w:pPr>
            <w:r>
              <w:lastRenderedPageBreak/>
              <w:t>●    </w:t>
            </w:r>
            <w:r>
              <w:rPr>
                <w:rFonts w:ascii="MS Gothic" w:eastAsia="MS Gothic" w:hAnsi="MS Gothic" w:cs="MS Gothic" w:hint="eastAsia"/>
              </w:rPr>
              <w:t>邀</w:t>
            </w:r>
            <w:r>
              <w:rPr>
                <w:rFonts w:ascii="宋体" w:eastAsia="宋体" w:hAnsi="宋体" w:cs="宋体" w:hint="eastAsia"/>
              </w:rPr>
              <w:t>请学生对彼此的想法提出问题</w:t>
            </w:r>
          </w:p>
          <w:p w14:paraId="75AB2A1F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通</w:t>
            </w:r>
            <w:r>
              <w:rPr>
                <w:rFonts w:ascii="宋体" w:eastAsia="宋体" w:hAnsi="宋体" w:cs="宋体" w:hint="eastAsia"/>
              </w:rPr>
              <w:t>过多种方式支持学生，使其能够分享个人想法、观点和感受</w:t>
            </w:r>
          </w:p>
          <w:p w14:paraId="427BE870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基于学生的</w:t>
            </w:r>
            <w:r>
              <w:rPr>
                <w:rFonts w:ascii="宋体" w:eastAsia="宋体" w:hAnsi="宋体" w:cs="宋体" w:hint="eastAsia"/>
              </w:rPr>
              <w:t>观点，运用我的学科知识和理解推动对话的发展</w:t>
            </w:r>
          </w:p>
          <w:p w14:paraId="2690F039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MS Gothic" w:eastAsia="MS Gothic" w:hAnsi="MS Gothic" w:cs="MS Gothic" w:hint="eastAsia"/>
              </w:rPr>
              <w:t>勇于</w:t>
            </w:r>
            <w:r>
              <w:rPr>
                <w:rFonts w:ascii="宋体" w:eastAsia="宋体" w:hAnsi="宋体" w:cs="宋体" w:hint="eastAsia"/>
              </w:rPr>
              <w:t>尝试创新的对话式教学方法</w:t>
            </w:r>
          </w:p>
          <w:p w14:paraId="215C84E3" w14:textId="77777777" w:rsidR="00D70F1A" w:rsidRDefault="00D70F1A" w:rsidP="00B617D4">
            <w:pPr>
              <w:pStyle w:val="NormalWeb"/>
            </w:pPr>
            <w:r>
              <w:t>●    </w:t>
            </w:r>
            <w:r>
              <w:rPr>
                <w:rFonts w:ascii="宋体" w:eastAsia="宋体" w:hAnsi="宋体" w:cs="宋体" w:hint="eastAsia"/>
              </w:rPr>
              <w:t>倾听学生，提供反馈，并以建设性的方式回应</w:t>
            </w:r>
          </w:p>
          <w:p w14:paraId="7562CB8F" w14:textId="77777777" w:rsidR="00D70F1A" w:rsidRDefault="00D70F1A" w:rsidP="00B617D4">
            <w:pPr>
              <w:pStyle w:val="NormalWeb"/>
              <w:rPr>
                <w:ins w:id="11" w:author="Microsoft Office User" w:date="2023-10-29T14:23:00Z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6A2817A5" w14:textId="77777777" w:rsidR="00D70F1A" w:rsidRDefault="00D70F1A" w:rsidP="00B617D4">
            <w:pPr>
              <w:rPr>
                <w:ins w:id="12" w:author="Microsoft Office User" w:date="2023-10-29T14:23:00Z"/>
              </w:rPr>
            </w:pPr>
          </w:p>
        </w:tc>
        <w:tc>
          <w:tcPr>
            <w:tcW w:w="4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1F2007F5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宋体" w:eastAsia="宋体" w:hAnsi="宋体" w:cs="宋体" w:hint="eastAsia"/>
              </w:rPr>
              <w:t>营造一种包容性的对话氛围</w:t>
            </w:r>
          </w:p>
          <w:p w14:paraId="2ADE14E0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互相信任且</w:t>
            </w:r>
            <w:r>
              <w:rPr>
                <w:rFonts w:ascii="宋体" w:eastAsia="宋体" w:hAnsi="宋体" w:cs="宋体" w:hint="eastAsia"/>
              </w:rPr>
              <w:t>倾听彼此</w:t>
            </w:r>
          </w:p>
          <w:p w14:paraId="24D3AB2B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多元地表达</w:t>
            </w:r>
            <w:r>
              <w:rPr>
                <w:rFonts w:ascii="宋体" w:eastAsia="宋体" w:hAnsi="宋体" w:cs="宋体" w:hint="eastAsia"/>
              </w:rPr>
              <w:t>观点</w:t>
            </w:r>
          </w:p>
          <w:p w14:paraId="675A69A2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尊重而有挑</w:t>
            </w:r>
            <w:r>
              <w:rPr>
                <w:rFonts w:ascii="宋体" w:eastAsia="宋体" w:hAnsi="宋体" w:cs="宋体" w:hint="eastAsia"/>
              </w:rPr>
              <w:t>战性地交流</w:t>
            </w:r>
          </w:p>
          <w:p w14:paraId="129363F7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清晰地解</w:t>
            </w:r>
            <w:r>
              <w:rPr>
                <w:rFonts w:ascii="宋体" w:eastAsia="宋体" w:hAnsi="宋体" w:cs="宋体" w:hint="eastAsia"/>
              </w:rPr>
              <w:t>释我们的推理</w:t>
            </w:r>
          </w:p>
          <w:p w14:paraId="3B6EB4BA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有</w:t>
            </w:r>
            <w:r>
              <w:rPr>
                <w:rFonts w:ascii="宋体" w:eastAsia="宋体" w:hAnsi="宋体" w:cs="宋体" w:hint="eastAsia"/>
              </w:rPr>
              <w:t>时愿意调整自己的观念</w:t>
            </w:r>
          </w:p>
          <w:p w14:paraId="21180DAD" w14:textId="77777777" w:rsidR="00D70F1A" w:rsidRDefault="00D70F1A" w:rsidP="00B617D4">
            <w:pPr>
              <w:pStyle w:val="NormalWeb"/>
            </w:pPr>
            <w:r>
              <w:t xml:space="preserve">●  </w:t>
            </w:r>
            <w:r>
              <w:rPr>
                <w:rFonts w:ascii="MS Gothic" w:eastAsia="MS Gothic" w:hAnsi="MS Gothic" w:cs="MS Gothic" w:hint="eastAsia"/>
              </w:rPr>
              <w:t>有</w:t>
            </w:r>
            <w:r>
              <w:rPr>
                <w:rFonts w:ascii="宋体" w:eastAsia="宋体" w:hAnsi="宋体" w:cs="宋体" w:hint="eastAsia"/>
              </w:rPr>
              <w:t>时能够达成一致</w:t>
            </w:r>
          </w:p>
          <w:p w14:paraId="32D171FA" w14:textId="77777777" w:rsidR="00D70F1A" w:rsidRDefault="00D70F1A" w:rsidP="00B617D4">
            <w:pPr>
              <w:pStyle w:val="NormalWeb"/>
            </w:pPr>
            <w:r>
              <w:lastRenderedPageBreak/>
              <w:t>●  </w:t>
            </w:r>
            <w:r>
              <w:rPr>
                <w:rFonts w:ascii="MS Gothic" w:eastAsia="MS Gothic" w:hAnsi="MS Gothic" w:cs="MS Gothic" w:hint="eastAsia"/>
              </w:rPr>
              <w:t>以新的方式互相帮助理解事物</w:t>
            </w:r>
          </w:p>
          <w:p w14:paraId="280E4C47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共同构建新的知</w:t>
            </w:r>
            <w:r>
              <w:rPr>
                <w:rFonts w:ascii="宋体" w:eastAsia="宋体" w:hAnsi="宋体" w:cs="宋体" w:hint="eastAsia"/>
              </w:rPr>
              <w:t>识</w:t>
            </w:r>
          </w:p>
          <w:p w14:paraId="47910C12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拓展和完善我</w:t>
            </w:r>
            <w:r>
              <w:rPr>
                <w:rFonts w:ascii="宋体" w:eastAsia="宋体" w:hAnsi="宋体" w:cs="宋体" w:hint="eastAsia"/>
              </w:rPr>
              <w:t>们已经了解的内容</w:t>
            </w:r>
          </w:p>
          <w:p w14:paraId="2288E4EF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在不同</w:t>
            </w:r>
            <w:r>
              <w:rPr>
                <w:rFonts w:ascii="宋体" w:eastAsia="宋体" w:hAnsi="宋体" w:cs="宋体" w:hint="eastAsia"/>
              </w:rPr>
              <w:t>课程之间保持持续的对话</w:t>
            </w:r>
          </w:p>
          <w:p w14:paraId="78C368DB" w14:textId="77777777" w:rsidR="00D70F1A" w:rsidRDefault="00D70F1A" w:rsidP="00B617D4">
            <w:pPr>
              <w:pStyle w:val="NormalWeb"/>
            </w:pPr>
            <w:r>
              <w:t>●  </w:t>
            </w:r>
            <w:r>
              <w:rPr>
                <w:rFonts w:ascii="MS Gothic" w:eastAsia="MS Gothic" w:hAnsi="MS Gothic" w:cs="MS Gothic" w:hint="eastAsia"/>
              </w:rPr>
              <w:t>意</w:t>
            </w:r>
            <w:r>
              <w:rPr>
                <w:rFonts w:ascii="宋体" w:eastAsia="宋体" w:hAnsi="宋体" w:cs="宋体" w:hint="eastAsia"/>
              </w:rPr>
              <w:t>识到我们仍然需要或希望学习什么，以及我们</w:t>
            </w:r>
            <w:r>
              <w:rPr>
                <w:rFonts w:eastAsia="宋体" w:hint="eastAsia"/>
                <w:lang w:val="en-US"/>
              </w:rPr>
              <w:t>将</w:t>
            </w:r>
            <w:r>
              <w:rPr>
                <w:rFonts w:ascii="MS Gothic" w:eastAsia="MS Gothic" w:hAnsi="MS Gothic" w:cs="MS Gothic" w:hint="eastAsia"/>
              </w:rPr>
              <w:t>如何</w:t>
            </w:r>
            <w:r>
              <w:rPr>
                <w:rFonts w:ascii="宋体" w:eastAsia="宋体" w:hAnsi="宋体" w:cs="宋体" w:hint="eastAsia"/>
              </w:rPr>
              <w:t>实现</w:t>
            </w:r>
          </w:p>
          <w:p w14:paraId="7B9A970F" w14:textId="77777777" w:rsidR="00D70F1A" w:rsidRDefault="00D70F1A" w:rsidP="00B617D4">
            <w:pPr>
              <w:pStyle w:val="NormalWeb"/>
              <w:rPr>
                <w:ins w:id="13" w:author="Microsoft Office User" w:date="2023-10-29T14:23:00Z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9" w:type="dxa"/>
              <w:left w:w="76" w:type="dxa"/>
              <w:bottom w:w="109" w:type="dxa"/>
              <w:right w:w="76" w:type="dxa"/>
            </w:tcMar>
          </w:tcPr>
          <w:p w14:paraId="74A2243D" w14:textId="77777777" w:rsidR="00D70F1A" w:rsidRDefault="00D70F1A" w:rsidP="00B617D4">
            <w:pPr>
              <w:rPr>
                <w:ins w:id="14" w:author="Microsoft Office User" w:date="2023-10-29T14:23:00Z"/>
              </w:rPr>
            </w:pPr>
          </w:p>
        </w:tc>
      </w:tr>
    </w:tbl>
    <w:p w14:paraId="19255EAB" w14:textId="77777777" w:rsidR="00D70F1A" w:rsidRPr="00D70F1A" w:rsidRDefault="00D70F1A"/>
    <w:sectPr w:rsidR="00D70F1A" w:rsidRPr="00D70F1A" w:rsidSect="00D70F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1A"/>
    <w:rsid w:val="00910B79"/>
    <w:rsid w:val="00D7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7BB65C"/>
  <w15:chartTrackingRefBased/>
  <w15:docId w15:val="{47C4646B-3327-4BCF-B33F-D1DF9C4C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1A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F1A"/>
    <w:pPr>
      <w:keepNext/>
      <w:keepLines/>
      <w:widowControl w:val="0"/>
      <w:spacing w:before="480" w:after="80" w:line="278" w:lineRule="auto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8"/>
      <w:szCs w:val="48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0F1A"/>
    <w:pPr>
      <w:keepNext/>
      <w:keepLines/>
      <w:widowControl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0F1A"/>
    <w:pPr>
      <w:keepNext/>
      <w:keepLines/>
      <w:widowControl w:val="0"/>
      <w:spacing w:before="160" w:after="80" w:line="278" w:lineRule="auto"/>
      <w:outlineLvl w:val="2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0F1A"/>
    <w:pPr>
      <w:keepNext/>
      <w:keepLines/>
      <w:widowControl w:val="0"/>
      <w:spacing w:before="80" w:after="40" w:line="278" w:lineRule="auto"/>
      <w:outlineLvl w:val="3"/>
    </w:pPr>
    <w:rPr>
      <w:rFonts w:asciiTheme="minorHAnsi" w:eastAsiaTheme="minorEastAsia" w:hAnsiTheme="minorHAnsi" w:cstheme="majorBidi"/>
      <w:b w:val="0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0F1A"/>
    <w:pPr>
      <w:keepNext/>
      <w:keepLines/>
      <w:widowControl w:val="0"/>
      <w:spacing w:before="80" w:after="40" w:line="278" w:lineRule="auto"/>
      <w:outlineLvl w:val="4"/>
    </w:pPr>
    <w:rPr>
      <w:rFonts w:asciiTheme="minorHAnsi" w:eastAsiaTheme="minorEastAsia" w:hAnsiTheme="minorHAnsi" w:cstheme="majorBidi"/>
      <w:b w:val="0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0F1A"/>
    <w:pPr>
      <w:keepNext/>
      <w:keepLines/>
      <w:widowControl w:val="0"/>
      <w:spacing w:before="40" w:line="278" w:lineRule="auto"/>
      <w:outlineLvl w:val="5"/>
    </w:pPr>
    <w:rPr>
      <w:rFonts w:asciiTheme="minorHAnsi" w:eastAsiaTheme="minorEastAsia" w:hAnsiTheme="minorHAnsi" w:cstheme="majorBidi"/>
      <w:bCs/>
      <w:color w:val="0F4761" w:themeColor="accent1" w:themeShade="BF"/>
      <w:kern w:val="2"/>
      <w:sz w:val="2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0F1A"/>
    <w:pPr>
      <w:keepNext/>
      <w:keepLines/>
      <w:widowControl w:val="0"/>
      <w:spacing w:before="40" w:line="278" w:lineRule="auto"/>
      <w:outlineLvl w:val="6"/>
    </w:pPr>
    <w:rPr>
      <w:rFonts w:asciiTheme="minorHAnsi" w:eastAsiaTheme="minorEastAsia" w:hAnsiTheme="minorHAnsi" w:cstheme="majorBidi"/>
      <w:bCs/>
      <w:color w:val="595959" w:themeColor="text1" w:themeTint="A6"/>
      <w:kern w:val="2"/>
      <w:sz w:val="2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0F1A"/>
    <w:pPr>
      <w:keepNext/>
      <w:keepLines/>
      <w:widowControl w:val="0"/>
      <w:spacing w:line="278" w:lineRule="auto"/>
      <w:outlineLvl w:val="7"/>
    </w:pPr>
    <w:rPr>
      <w:rFonts w:asciiTheme="minorHAnsi" w:eastAsiaTheme="minorEastAsia" w:hAnsiTheme="minorHAnsi" w:cstheme="majorBidi"/>
      <w:b w:val="0"/>
      <w:color w:val="595959" w:themeColor="text1" w:themeTint="A6"/>
      <w:kern w:val="2"/>
      <w:sz w:val="2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0F1A"/>
    <w:pPr>
      <w:keepNext/>
      <w:keepLines/>
      <w:widowControl w:val="0"/>
      <w:spacing w:line="278" w:lineRule="auto"/>
      <w:outlineLvl w:val="8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0F1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0F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0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0F1A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0F1A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0F1A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0F1A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0F1A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0F1A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70F1A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70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0F1A"/>
    <w:pPr>
      <w:widowControl w:val="0"/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b w:val="0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70F1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0F1A"/>
    <w:pPr>
      <w:widowControl w:val="0"/>
      <w:spacing w:before="160" w:after="160" w:line="278" w:lineRule="auto"/>
      <w:jc w:val="center"/>
    </w:pPr>
    <w:rPr>
      <w:rFonts w:asciiTheme="minorHAnsi" w:eastAsiaTheme="minorEastAsia" w:hAnsiTheme="minorHAnsi" w:cstheme="minorBidi"/>
      <w:b w:val="0"/>
      <w:i/>
      <w:iCs/>
      <w:color w:val="404040" w:themeColor="text1" w:themeTint="BF"/>
      <w:kern w:val="2"/>
      <w:sz w:val="2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70F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0F1A"/>
    <w:pPr>
      <w:widowControl w:val="0"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b w:val="0"/>
      <w:kern w:val="2"/>
      <w:sz w:val="2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70F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0F1A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b w:val="0"/>
      <w:i/>
      <w:iCs/>
      <w:color w:val="0F4761" w:themeColor="accent1" w:themeShade="BF"/>
      <w:kern w:val="2"/>
      <w:sz w:val="2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0F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0F1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qFormat/>
    <w:rsid w:val="00D70F1A"/>
    <w:pPr>
      <w:spacing w:before="100" w:beforeAutospacing="1" w:after="100" w:afterAutospacing="1"/>
    </w:pPr>
    <w:rPr>
      <w:rFonts w:eastAsia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320</Characters>
  <Application>Microsoft Office Word</Application>
  <DocSecurity>0</DocSecurity>
  <Lines>29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2025-04-16T11:02:00Z</dcterms:created>
  <dcterms:modified xsi:type="dcterms:W3CDTF">2025-04-16T11:15:00Z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8f7b0924-65b1-4864-b325-cc0964a76e08</vt:lpwstr>
  </property>
</Properties>
</file>