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DF76B" w14:textId="6DC63B33" w:rsidR="00E67EDC" w:rsidRDefault="00E67EDC" w:rsidP="00E67EDC">
      <w:pPr>
        <w:rPr>
          <w:ins w:id="0" w:author="Microsoft Office User" w:date="2023-10-29T14:23:00Z"/>
          <w:color w:val="800000"/>
          <w:sz w:val="28"/>
        </w:rPr>
      </w:pPr>
      <w:r w:rsidRPr="000C3EF5">
        <w:rPr>
          <w:noProof/>
        </w:rPr>
        <w:drawing>
          <wp:inline distT="0" distB="0" distL="0" distR="0" wp14:anchorId="3DBFA53B" wp14:editId="7C328B0B">
            <wp:extent cx="718457" cy="653143"/>
            <wp:effectExtent l="0" t="0" r="5715" b="0"/>
            <wp:docPr id="1845427398" name="Picture 1845427398" descr="A picture containing text, vector graphic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Google Shape;87;p3" descr="A picture containing text, vector graphics&#10;&#10;Description automatically generated"/>
                    <pic:cNvPicPr preferRelativeResize="0"/>
                  </pic:nvPicPr>
                  <pic:blipFill rotWithShape="1">
                    <a:blip r:embed="rId7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725243" cy="65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800000"/>
          <w:sz w:val="28"/>
        </w:rPr>
        <w:t xml:space="preserve">             </w:t>
      </w:r>
      <w:r>
        <w:rPr>
          <w:color w:val="800000"/>
          <w:sz w:val="28"/>
        </w:rPr>
        <w:t>2</w:t>
      </w:r>
      <w:r>
        <w:rPr>
          <w:rFonts w:hint="eastAsia"/>
          <w:color w:val="800000"/>
          <w:sz w:val="28"/>
        </w:rPr>
        <w:t>H</w:t>
      </w:r>
      <w:r>
        <w:rPr>
          <w:rFonts w:hint="eastAsia"/>
          <w:color w:val="800000"/>
          <w:sz w:val="28"/>
        </w:rPr>
        <w:t>：对话式教学问卷（</w:t>
      </w:r>
      <w:r>
        <w:rPr>
          <w:rFonts w:hint="eastAsia"/>
          <w:color w:val="800000"/>
          <w:sz w:val="28"/>
        </w:rPr>
        <w:t>DTQ</w:t>
      </w:r>
      <w:r>
        <w:rPr>
          <w:rFonts w:hint="eastAsia"/>
          <w:color w:val="800000"/>
          <w:sz w:val="28"/>
        </w:rPr>
        <w:t>）：适用于学生和教育工作者</w:t>
      </w:r>
    </w:p>
    <w:p w14:paraId="7EC99E3B" w14:textId="77777777" w:rsidR="00E67EDC" w:rsidRDefault="00E67EDC" w:rsidP="00E67EDC">
      <w:pPr>
        <w:rPr>
          <w:ins w:id="1" w:author="Microsoft Office User" w:date="2023-10-29T14:23:00Z"/>
          <w:color w:val="800000"/>
          <w:sz w:val="28"/>
        </w:rPr>
      </w:pPr>
    </w:p>
    <w:p w14:paraId="17C83FE3" w14:textId="77777777" w:rsidR="00E67EDC" w:rsidRDefault="00E67EDC" w:rsidP="00E67EDC">
      <w:pPr>
        <w:rPr>
          <w:ins w:id="2" w:author="Microsoft Office User" w:date="2023-10-29T14:23:00Z"/>
          <w:lang w:eastAsia="de-DE"/>
        </w:rPr>
      </w:pPr>
    </w:p>
    <w:p w14:paraId="7847A414" w14:textId="77777777" w:rsidR="00E67EDC" w:rsidRDefault="00E67EDC" w:rsidP="00E67EDC">
      <w:pPr>
        <w:pStyle w:val="ListParagraph"/>
        <w:numPr>
          <w:ilvl w:val="0"/>
          <w:numId w:val="1"/>
        </w:numPr>
        <w:ind w:left="0"/>
        <w:jc w:val="center"/>
        <w:rPr>
          <w:sz w:val="32"/>
          <w:lang w:eastAsia="de-DE"/>
        </w:rPr>
      </w:pPr>
      <w:r>
        <w:rPr>
          <w:rFonts w:hint="eastAsia"/>
          <w:sz w:val="32"/>
          <w:lang w:eastAsia="de-DE"/>
        </w:rPr>
        <w:t>教师自评课堂表现</w:t>
      </w:r>
    </w:p>
    <w:p w14:paraId="6F6E9171" w14:textId="77777777" w:rsidR="00E67EDC" w:rsidRDefault="00E67EDC" w:rsidP="00E67EDC">
      <w:pPr>
        <w:pStyle w:val="ListParagraph"/>
        <w:numPr>
          <w:ilvl w:val="0"/>
          <w:numId w:val="1"/>
        </w:numPr>
        <w:ind w:left="0"/>
        <w:jc w:val="center"/>
        <w:rPr>
          <w:sz w:val="32"/>
          <w:lang w:eastAsia="de-DE"/>
        </w:rPr>
      </w:pPr>
      <w:r>
        <w:rPr>
          <w:rFonts w:hint="eastAsia"/>
          <w:sz w:val="32"/>
          <w:lang w:eastAsia="de-DE"/>
        </w:rPr>
        <w:t>学生评价课堂表现</w:t>
      </w:r>
    </w:p>
    <w:p w14:paraId="7FCE97C1" w14:textId="77777777" w:rsidR="00E67EDC" w:rsidRDefault="00E67EDC" w:rsidP="00E67EDC">
      <w:pPr>
        <w:jc w:val="center"/>
        <w:rPr>
          <w:ins w:id="3" w:author="Microsoft Office User" w:date="2023-10-29T14:23:00Z"/>
          <w:sz w:val="32"/>
          <w:lang w:eastAsia="de-DE"/>
        </w:rPr>
      </w:pPr>
      <w:r>
        <w:rPr>
          <w:rFonts w:hint="eastAsia"/>
          <w:sz w:val="32"/>
          <w:lang w:eastAsia="de-DE"/>
        </w:rPr>
        <w:t>（</w:t>
      </w:r>
      <w:r>
        <w:rPr>
          <w:rFonts w:hint="eastAsia"/>
          <w:sz w:val="32"/>
          <w:lang w:eastAsia="de-DE"/>
        </w:rPr>
        <w:t>3</w:t>
      </w:r>
      <w:r>
        <w:rPr>
          <w:rFonts w:hint="eastAsia"/>
          <w:sz w:val="32"/>
          <w:lang w:eastAsia="de-DE"/>
        </w:rPr>
        <w:t>）教师教学实践自我评估</w:t>
      </w:r>
    </w:p>
    <w:p w14:paraId="33A0C31F" w14:textId="77777777" w:rsidR="00E67EDC" w:rsidRDefault="00E67EDC" w:rsidP="00E67EDC">
      <w:pPr>
        <w:rPr>
          <w:lang w:eastAsia="de-DE"/>
        </w:rPr>
      </w:pPr>
    </w:p>
    <w:p w14:paraId="396A476A" w14:textId="77777777" w:rsidR="00E67EDC" w:rsidRDefault="00E67EDC" w:rsidP="00E67EDC">
      <w:pPr>
        <w:rPr>
          <w:lang w:eastAsia="de-DE"/>
        </w:rPr>
      </w:pPr>
    </w:p>
    <w:p w14:paraId="3D428E77" w14:textId="77777777" w:rsidR="00E67EDC" w:rsidRDefault="00E67EDC" w:rsidP="00E67EDC">
      <w:pPr>
        <w:rPr>
          <w:lang w:eastAsia="de-DE"/>
        </w:rPr>
      </w:pPr>
    </w:p>
    <w:p w14:paraId="3D6046B8" w14:textId="77777777" w:rsidR="00E67EDC" w:rsidRDefault="00E67EDC" w:rsidP="00E67EDC">
      <w:pPr>
        <w:rPr>
          <w:lang w:eastAsia="de-DE"/>
        </w:rPr>
      </w:pPr>
    </w:p>
    <w:p w14:paraId="3185D25E" w14:textId="77777777" w:rsidR="00E67EDC" w:rsidRDefault="00E67EDC" w:rsidP="00E67EDC">
      <w:pPr>
        <w:rPr>
          <w:lang w:eastAsia="de-DE"/>
        </w:rPr>
      </w:pPr>
    </w:p>
    <w:p w14:paraId="75E42B99" w14:textId="77777777" w:rsidR="00E67EDC" w:rsidRDefault="00E67EDC" w:rsidP="00E67EDC">
      <w:pPr>
        <w:rPr>
          <w:ins w:id="4" w:author="Microsoft Office User" w:date="2023-10-29T14:23:00Z"/>
          <w:lang w:eastAsia="de-DE"/>
        </w:rPr>
      </w:pPr>
    </w:p>
    <w:p w14:paraId="4D698969" w14:textId="77777777" w:rsidR="00E67EDC" w:rsidRDefault="00E67EDC" w:rsidP="00E67EDC">
      <w:pPr>
        <w:jc w:val="center"/>
        <w:rPr>
          <w:lang w:eastAsia="de-DE"/>
        </w:rPr>
      </w:pPr>
      <w:r>
        <w:rPr>
          <w:rFonts w:hint="eastAsia"/>
          <w:lang w:eastAsia="de-DE"/>
        </w:rPr>
        <w:t>作者：亚历山大·格罗施纳（</w:t>
      </w:r>
      <w:r>
        <w:rPr>
          <w:rFonts w:hint="eastAsia"/>
          <w:lang w:eastAsia="de-DE"/>
        </w:rPr>
        <w:t>Alexander Gröschner</w:t>
      </w:r>
      <w:r>
        <w:rPr>
          <w:rFonts w:hint="eastAsia"/>
          <w:lang w:eastAsia="de-DE"/>
        </w:rPr>
        <w:t>）、萨拉·亨内西（</w:t>
      </w:r>
      <w:r>
        <w:rPr>
          <w:rFonts w:hint="eastAsia"/>
          <w:lang w:eastAsia="de-DE"/>
        </w:rPr>
        <w:t>Sara Hennessy</w:t>
      </w:r>
      <w:r>
        <w:rPr>
          <w:rFonts w:hint="eastAsia"/>
          <w:lang w:eastAsia="de-DE"/>
        </w:rPr>
        <w:t>）、鲁思·科舍纳（</w:t>
      </w:r>
      <w:r>
        <w:rPr>
          <w:rFonts w:hint="eastAsia"/>
          <w:lang w:eastAsia="de-DE"/>
        </w:rPr>
        <w:t>Ruth Kershner</w:t>
      </w:r>
      <w:r>
        <w:rPr>
          <w:rFonts w:hint="eastAsia"/>
          <w:lang w:eastAsia="de-DE"/>
        </w:rPr>
        <w:t>）、马蒂亚斯·德恩（</w:t>
      </w:r>
      <w:r>
        <w:rPr>
          <w:rFonts w:hint="eastAsia"/>
          <w:lang w:eastAsia="de-DE"/>
        </w:rPr>
        <w:t>Mathias Dehne</w:t>
      </w:r>
      <w:r>
        <w:rPr>
          <w:rFonts w:hint="eastAsia"/>
          <w:lang w:eastAsia="de-DE"/>
        </w:rPr>
        <w:t>）、埃莉萨·卡尔卡尼（</w:t>
      </w:r>
      <w:r>
        <w:rPr>
          <w:rFonts w:hint="eastAsia"/>
          <w:lang w:eastAsia="de-DE"/>
        </w:rPr>
        <w:t>Elisa Calcagni</w:t>
      </w:r>
      <w:r>
        <w:rPr>
          <w:rFonts w:hint="eastAsia"/>
          <w:lang w:eastAsia="de-DE"/>
        </w:rPr>
        <w:t>）</w:t>
      </w:r>
      <w:r w:rsidRPr="00BC32C3">
        <w:rPr>
          <w:lang w:eastAsia="de-DE"/>
        </w:rPr>
        <w:t>(2021)</w:t>
      </w:r>
    </w:p>
    <w:p w14:paraId="64C972A9" w14:textId="77777777" w:rsidR="00E67EDC" w:rsidRDefault="00E67EDC" w:rsidP="00E67EDC">
      <w:pPr>
        <w:jc w:val="center"/>
        <w:rPr>
          <w:lang w:eastAsia="de-DE"/>
        </w:rPr>
      </w:pPr>
      <w:r>
        <w:rPr>
          <w:rFonts w:hint="eastAsia"/>
          <w:lang w:eastAsia="de-DE"/>
        </w:rPr>
        <w:t>所属机构：耶拿大学（</w:t>
      </w:r>
      <w:r>
        <w:rPr>
          <w:rFonts w:hint="eastAsia"/>
          <w:lang w:eastAsia="de-DE"/>
        </w:rPr>
        <w:t>University of Jena</w:t>
      </w:r>
      <w:r>
        <w:rPr>
          <w:rFonts w:hint="eastAsia"/>
          <w:lang w:eastAsia="de-DE"/>
        </w:rPr>
        <w:t>）、</w:t>
      </w:r>
    </w:p>
    <w:p w14:paraId="1F409E5B" w14:textId="77777777" w:rsidR="00E67EDC" w:rsidRDefault="00E67EDC" w:rsidP="00E67EDC">
      <w:pPr>
        <w:jc w:val="center"/>
        <w:rPr>
          <w:lang w:eastAsia="de-DE"/>
        </w:rPr>
      </w:pPr>
      <w:r>
        <w:rPr>
          <w:rFonts w:hint="eastAsia"/>
          <w:lang w:eastAsia="de-DE"/>
        </w:rPr>
        <w:t>剑桥大学（</w:t>
      </w:r>
      <w:r>
        <w:rPr>
          <w:rFonts w:hint="eastAsia"/>
          <w:lang w:eastAsia="de-DE"/>
        </w:rPr>
        <w:t>University of Cambridge</w:t>
      </w:r>
      <w:r>
        <w:rPr>
          <w:rFonts w:hint="eastAsia"/>
          <w:lang w:eastAsia="de-DE"/>
        </w:rPr>
        <w:t>）</w:t>
      </w:r>
    </w:p>
    <w:p w14:paraId="0D07BE30" w14:textId="77777777" w:rsidR="00E67EDC" w:rsidRDefault="00E67EDC" w:rsidP="00E67EDC">
      <w:pPr>
        <w:rPr>
          <w:lang w:eastAsia="de-DE"/>
        </w:rPr>
      </w:pPr>
    </w:p>
    <w:p w14:paraId="7D17E298" w14:textId="77777777" w:rsidR="00E67EDC" w:rsidRDefault="00E67EDC" w:rsidP="00E67EDC">
      <w:pPr>
        <w:rPr>
          <w:lang w:eastAsia="de-DE"/>
        </w:rPr>
      </w:pPr>
    </w:p>
    <w:p w14:paraId="185CD30A" w14:textId="77777777" w:rsidR="00E67EDC" w:rsidRDefault="00E67EDC" w:rsidP="00E67EDC">
      <w:pPr>
        <w:rPr>
          <w:ins w:id="5" w:author="Microsoft Office User" w:date="2023-10-29T14:23:00Z"/>
          <w:lang w:eastAsia="de-DE"/>
        </w:rPr>
      </w:pPr>
    </w:p>
    <w:p w14:paraId="3C18D6D0" w14:textId="77777777" w:rsidR="00E67EDC" w:rsidRDefault="00E67EDC" w:rsidP="00E67EDC">
      <w:pPr>
        <w:rPr>
          <w:ins w:id="6" w:author="Microsoft Office User" w:date="2023-10-29T14:23:00Z"/>
          <w:lang w:eastAsia="de-D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5"/>
        <w:gridCol w:w="3756"/>
        <w:gridCol w:w="3677"/>
        <w:gridCol w:w="3682"/>
      </w:tblGrid>
      <w:tr w:rsidR="00E67EDC" w14:paraId="30B12254" w14:textId="77777777" w:rsidTr="00B617D4">
        <w:trPr>
          <w:ins w:id="7" w:author="Microsoft Office User" w:date="2023-10-29T14:23:00Z"/>
        </w:trPr>
        <w:tc>
          <w:tcPr>
            <w:tcW w:w="3701" w:type="dxa"/>
            <w:vAlign w:val="bottom"/>
          </w:tcPr>
          <w:p w14:paraId="1FF5BB89" w14:textId="77777777" w:rsidR="00E67EDC" w:rsidRDefault="00E67EDC" w:rsidP="00B617D4">
            <w:pPr>
              <w:rPr>
                <w:ins w:id="8" w:author="Microsoft Office User" w:date="2023-10-29T14:23:00Z"/>
                <w:rFonts w:ascii="Calibri" w:eastAsia="Calibri" w:hAnsi="Calibri" w:cs="Calibri"/>
                <w:color w:val="3C4043"/>
                <w:sz w:val="22"/>
                <w:szCs w:val="21"/>
                <w:lang w:eastAsia="de-DE"/>
              </w:rPr>
            </w:pPr>
            <w:ins w:id="9" w:author="Microsoft Office User" w:date="2023-10-29T14:23:00Z">
              <w:r>
                <w:rPr>
                  <w:noProof/>
                </w:rPr>
                <w:drawing>
                  <wp:anchor distT="0" distB="0" distL="114300" distR="114300" simplePos="0" relativeHeight="251661312" behindDoc="0" locked="0" layoutInCell="1" allowOverlap="1" wp14:anchorId="1CACBAB6" wp14:editId="5C28CA48">
                    <wp:simplePos x="0" y="0"/>
                    <wp:positionH relativeFrom="margin">
                      <wp:posOffset>114935</wp:posOffset>
                    </wp:positionH>
                    <wp:positionV relativeFrom="paragraph">
                      <wp:posOffset>469900</wp:posOffset>
                    </wp:positionV>
                    <wp:extent cx="1944370" cy="861695"/>
                    <wp:effectExtent l="0" t="0" r="0" b="0"/>
                    <wp:wrapNone/>
                    <wp:docPr id="199" name="Bild 3" descr="A close up of a coin&#10;&#10;Description automatically generated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99" name="Bild 3" descr="A close up of a coin&#10;&#10;Description automatically generated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944370" cy="8616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anchor>
                </w:drawing>
              </w:r>
            </w:ins>
          </w:p>
        </w:tc>
        <w:tc>
          <w:tcPr>
            <w:tcW w:w="3701" w:type="dxa"/>
            <w:vAlign w:val="bottom"/>
          </w:tcPr>
          <w:p w14:paraId="312845AC" w14:textId="77777777" w:rsidR="00E67EDC" w:rsidRDefault="00E67EDC" w:rsidP="00B617D4">
            <w:pPr>
              <w:rPr>
                <w:ins w:id="10" w:author="Microsoft Office User" w:date="2023-10-29T14:23:00Z"/>
                <w:rFonts w:ascii="Calibri" w:eastAsia="Calibri" w:hAnsi="Calibri" w:cs="Calibri"/>
                <w:color w:val="3C4043"/>
                <w:sz w:val="22"/>
                <w:szCs w:val="21"/>
                <w:lang w:eastAsia="de-DE"/>
              </w:rPr>
            </w:pPr>
            <w:ins w:id="11" w:author="Microsoft Office User" w:date="2023-10-29T14:23:00Z">
              <w:r>
                <w:rPr>
                  <w:noProof/>
                </w:rPr>
                <w:drawing>
                  <wp:anchor distT="0" distB="0" distL="114300" distR="114300" simplePos="0" relativeHeight="251659264" behindDoc="0" locked="0" layoutInCell="1" allowOverlap="1" wp14:anchorId="385DE312" wp14:editId="12E7A81B">
                    <wp:simplePos x="0" y="0"/>
                    <wp:positionH relativeFrom="margin">
                      <wp:posOffset>-41910</wp:posOffset>
                    </wp:positionH>
                    <wp:positionV relativeFrom="margin">
                      <wp:posOffset>843915</wp:posOffset>
                    </wp:positionV>
                    <wp:extent cx="2243455" cy="796925"/>
                    <wp:effectExtent l="0" t="0" r="4445" b="0"/>
                    <wp:wrapSquare wrapText="bothSides"/>
                    <wp:docPr id="3" name="Bild 2" descr="A black background with blue text&#10;&#10;Description automatically generated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3" name="Bild 2" descr="A black background with blue text&#10;&#10;Description automatically generated"/>
                            <pic:cNvPicPr/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43455" cy="7969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anchor>
                </w:drawing>
              </w:r>
            </w:ins>
          </w:p>
        </w:tc>
        <w:tc>
          <w:tcPr>
            <w:tcW w:w="3702" w:type="dxa"/>
            <w:vAlign w:val="bottom"/>
          </w:tcPr>
          <w:p w14:paraId="71059539" w14:textId="77777777" w:rsidR="00E67EDC" w:rsidRDefault="00E67EDC" w:rsidP="00B617D4">
            <w:pPr>
              <w:rPr>
                <w:ins w:id="12" w:author="Microsoft Office User" w:date="2023-10-29T14:23:00Z"/>
                <w:lang w:eastAsia="de-DE"/>
              </w:rPr>
            </w:pPr>
          </w:p>
          <w:p w14:paraId="7E3A9F51" w14:textId="77777777" w:rsidR="00E67EDC" w:rsidRDefault="00E67EDC" w:rsidP="00B617D4">
            <w:pPr>
              <w:rPr>
                <w:ins w:id="13" w:author="Microsoft Office User" w:date="2023-10-29T14:23:00Z"/>
                <w:lang w:eastAsia="de-DE"/>
              </w:rPr>
            </w:pPr>
          </w:p>
          <w:p w14:paraId="29FEF11F" w14:textId="77777777" w:rsidR="00E67EDC" w:rsidRDefault="00E67EDC" w:rsidP="00B617D4">
            <w:pPr>
              <w:rPr>
                <w:ins w:id="14" w:author="Microsoft Office User" w:date="2023-10-29T14:23:00Z"/>
                <w:lang w:eastAsia="de-DE"/>
              </w:rPr>
            </w:pPr>
          </w:p>
          <w:p w14:paraId="3474EE21" w14:textId="77777777" w:rsidR="00E67EDC" w:rsidRDefault="00E67EDC" w:rsidP="00B617D4">
            <w:pPr>
              <w:rPr>
                <w:ins w:id="15" w:author="Microsoft Office User" w:date="2023-10-29T14:23:00Z"/>
                <w:lang w:eastAsia="de-DE"/>
              </w:rPr>
            </w:pPr>
          </w:p>
          <w:p w14:paraId="04E046DA" w14:textId="77777777" w:rsidR="00E67EDC" w:rsidRDefault="00E67EDC" w:rsidP="00B617D4">
            <w:pPr>
              <w:rPr>
                <w:ins w:id="16" w:author="Microsoft Office User" w:date="2023-10-29T14:23:00Z"/>
                <w:lang w:eastAsia="de-DE"/>
              </w:rPr>
            </w:pPr>
          </w:p>
          <w:p w14:paraId="2B0ACB06" w14:textId="77777777" w:rsidR="00E67EDC" w:rsidRDefault="00E67EDC" w:rsidP="00B617D4">
            <w:pPr>
              <w:rPr>
                <w:ins w:id="17" w:author="Microsoft Office User" w:date="2023-10-29T14:23:00Z"/>
                <w:rFonts w:ascii="Calibri" w:eastAsia="Calibri" w:hAnsi="Calibri" w:cs="Calibri"/>
                <w:color w:val="3C4043"/>
                <w:sz w:val="22"/>
                <w:szCs w:val="21"/>
                <w:lang w:eastAsia="de-DE"/>
              </w:rPr>
            </w:pPr>
            <w:ins w:id="18" w:author="Microsoft Office User" w:date="2023-10-29T14:23:00Z">
              <w:r>
                <w:rPr>
                  <w:noProof/>
                </w:rPr>
                <w:drawing>
                  <wp:inline distT="0" distB="0" distL="0" distR="0" wp14:anchorId="2C142637" wp14:editId="11C37838">
                    <wp:extent cx="1966595" cy="605790"/>
                    <wp:effectExtent l="0" t="0" r="0" b="3810"/>
                    <wp:docPr id="200" name="image51.png" descr="FacultyLogo_forLetterhead_65mmColour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0" name="image51.png" descr="FacultyLogo_forLetterhead_65mmColour"/>
                            <pic:cNvPicPr/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972256" cy="607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702" w:type="dxa"/>
            <w:vAlign w:val="bottom"/>
          </w:tcPr>
          <w:p w14:paraId="581B7700" w14:textId="77777777" w:rsidR="00E67EDC" w:rsidRDefault="00E67EDC" w:rsidP="00B617D4">
            <w:pPr>
              <w:rPr>
                <w:ins w:id="19" w:author="Microsoft Office User" w:date="2023-10-29T14:23:00Z"/>
                <w:color w:val="3C4043"/>
                <w:sz w:val="22"/>
                <w:szCs w:val="21"/>
                <w:lang w:eastAsia="de-DE"/>
              </w:rPr>
            </w:pPr>
            <w:ins w:id="20" w:author="Microsoft Office User" w:date="2023-10-29T14:23:00Z">
              <w:r>
                <w:rPr>
                  <w:noProof/>
                </w:rPr>
                <w:drawing>
                  <wp:anchor distT="0" distB="0" distL="114300" distR="114300" simplePos="0" relativeHeight="251660288" behindDoc="0" locked="0" layoutInCell="1" allowOverlap="1" wp14:anchorId="6847E4A9" wp14:editId="68DA1779">
                    <wp:simplePos x="0" y="0"/>
                    <wp:positionH relativeFrom="margin">
                      <wp:posOffset>92710</wp:posOffset>
                    </wp:positionH>
                    <wp:positionV relativeFrom="margin">
                      <wp:posOffset>778510</wp:posOffset>
                    </wp:positionV>
                    <wp:extent cx="2019935" cy="864235"/>
                    <wp:effectExtent l="0" t="0" r="0" b="0"/>
                    <wp:wrapSquare wrapText="bothSides"/>
                    <wp:docPr id="77" name="Grafik 2" descr="A close-up of a logo&#10;&#10;Description automatically generated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77" name="Grafik 2" descr="A close-up of a logo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019935" cy="86423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w:r>
            </w:ins>
          </w:p>
        </w:tc>
      </w:tr>
    </w:tbl>
    <w:p w14:paraId="167EB680" w14:textId="77777777" w:rsidR="00E67EDC" w:rsidRDefault="00E67EDC" w:rsidP="00E67EDC">
      <w:pPr>
        <w:rPr>
          <w:ins w:id="21" w:author="Microsoft Office User" w:date="2023-10-29T14:23:00Z"/>
          <w:lang w:eastAsia="en-US"/>
        </w:rPr>
      </w:pPr>
    </w:p>
    <w:p w14:paraId="162C1901" w14:textId="77777777" w:rsidR="00E67EDC" w:rsidRDefault="00E67EDC" w:rsidP="00E67EDC">
      <w:pPr>
        <w:rPr>
          <w:lang w:eastAsia="en-US"/>
        </w:rPr>
      </w:pPr>
    </w:p>
    <w:p w14:paraId="34C8004C" w14:textId="77777777" w:rsidR="00E67EDC" w:rsidRDefault="00E67EDC" w:rsidP="00E67EDC">
      <w:pPr>
        <w:rPr>
          <w:lang w:eastAsia="en-US"/>
        </w:rPr>
      </w:pPr>
    </w:p>
    <w:p w14:paraId="77C041A4" w14:textId="77777777" w:rsidR="00E67EDC" w:rsidRDefault="00E67EDC" w:rsidP="00E67EDC">
      <w:pPr>
        <w:rPr>
          <w:lang w:eastAsia="en-US"/>
        </w:rPr>
      </w:pPr>
      <w:r>
        <w:rPr>
          <w:lang w:eastAsia="en-US"/>
        </w:rPr>
        <w:lastRenderedPageBreak/>
        <w:br w:type="page"/>
      </w:r>
    </w:p>
    <w:p w14:paraId="25A32F35" w14:textId="77777777" w:rsidR="00E67EDC" w:rsidRDefault="00E67EDC" w:rsidP="00E67EDC">
      <w:pPr>
        <w:rPr>
          <w:ins w:id="22" w:author="Microsoft Office User" w:date="2023-10-29T14:23:00Z"/>
          <w:lang w:eastAsia="en-US"/>
        </w:rPr>
      </w:pPr>
    </w:p>
    <w:p w14:paraId="0056DD33" w14:textId="77777777" w:rsidR="00E67EDC" w:rsidRDefault="00E67EDC" w:rsidP="00E67EDC">
      <w:pPr>
        <w:pStyle w:val="ListParagraph"/>
        <w:numPr>
          <w:ilvl w:val="0"/>
          <w:numId w:val="2"/>
        </w:numPr>
        <w:ind w:left="0"/>
        <w:jc w:val="center"/>
      </w:pPr>
      <w:r>
        <w:rPr>
          <w:rFonts w:hint="eastAsia"/>
        </w:rPr>
        <w:t>对话式教学问卷</w:t>
      </w:r>
      <w:r>
        <w:t>-</w:t>
      </w:r>
      <w:r>
        <w:t>教师自评课堂表现</w:t>
      </w:r>
    </w:p>
    <w:p w14:paraId="1F7091F2" w14:textId="77777777" w:rsidR="00E67EDC" w:rsidRDefault="00E67EDC" w:rsidP="00E67EDC"/>
    <w:p w14:paraId="3C9BAF08" w14:textId="77777777" w:rsidR="00E67EDC" w:rsidRDefault="00E67EDC" w:rsidP="00E67EDC">
      <w:pPr>
        <w:rPr>
          <w:ins w:id="23" w:author="Microsoft Office User" w:date="2023-10-29T14:23:00Z"/>
        </w:rPr>
      </w:pPr>
    </w:p>
    <w:p w14:paraId="3B969E06" w14:textId="77777777" w:rsidR="00E67EDC" w:rsidRDefault="00E67EDC" w:rsidP="00E67EDC">
      <w:pPr>
        <w:rPr>
          <w:b w:val="0"/>
        </w:rPr>
      </w:pPr>
      <w:r>
        <w:rPr>
          <w:rFonts w:hint="eastAsia"/>
          <w:b w:val="0"/>
        </w:rPr>
        <w:t>这份问卷将有助于您（或您的同事或外部观察员）</w:t>
      </w:r>
      <w:proofErr w:type="gramStart"/>
      <w:r>
        <w:rPr>
          <w:rFonts w:hint="eastAsia"/>
          <w:b w:val="0"/>
        </w:rPr>
        <w:t>分析您</w:t>
      </w:r>
      <w:proofErr w:type="gramEnd"/>
      <w:r>
        <w:rPr>
          <w:rFonts w:hint="eastAsia"/>
          <w:b w:val="0"/>
        </w:rPr>
        <w:t>的课堂教学，着重考虑对话式教学的三个关键领域：</w:t>
      </w:r>
      <w:r>
        <w:rPr>
          <w:rFonts w:hint="eastAsia"/>
        </w:rPr>
        <w:t>营造</w:t>
      </w:r>
      <w:r>
        <w:rPr>
          <w:rFonts w:hint="eastAsia"/>
          <w:bCs/>
        </w:rPr>
        <w:t>对话的开放氛围</w:t>
      </w:r>
      <w:r>
        <w:rPr>
          <w:rFonts w:hint="eastAsia"/>
          <w:b w:val="0"/>
        </w:rPr>
        <w:t>（</w:t>
      </w:r>
      <w:r>
        <w:rPr>
          <w:rFonts w:hint="eastAsia"/>
          <w:b w:val="0"/>
        </w:rPr>
        <w:t xml:space="preserve">A - </w:t>
      </w:r>
      <w:r>
        <w:rPr>
          <w:rFonts w:hint="eastAsia"/>
          <w:b w:val="0"/>
        </w:rPr>
        <w:t>项目</w:t>
      </w:r>
      <w:r>
        <w:rPr>
          <w:rFonts w:hint="eastAsia"/>
          <w:b w:val="0"/>
        </w:rPr>
        <w:t>1-</w:t>
      </w:r>
      <w:r>
        <w:rPr>
          <w:b w:val="0"/>
        </w:rPr>
        <w:t>4</w:t>
      </w:r>
      <w:r>
        <w:rPr>
          <w:rFonts w:hint="eastAsia"/>
          <w:b w:val="0"/>
        </w:rPr>
        <w:t>）、</w:t>
      </w:r>
      <w:r>
        <w:rPr>
          <w:rFonts w:hint="eastAsia"/>
        </w:rPr>
        <w:t>邀请</w:t>
      </w:r>
      <w:r>
        <w:rPr>
          <w:rFonts w:hint="eastAsia"/>
          <w:bCs/>
        </w:rPr>
        <w:t>学生发表见解</w:t>
      </w:r>
      <w:r>
        <w:rPr>
          <w:rFonts w:hint="eastAsia"/>
          <w:b w:val="0"/>
        </w:rPr>
        <w:t>（</w:t>
      </w:r>
      <w:r>
        <w:rPr>
          <w:rFonts w:hint="eastAsia"/>
          <w:b w:val="0"/>
        </w:rPr>
        <w:t xml:space="preserve">B - </w:t>
      </w:r>
      <w:r>
        <w:rPr>
          <w:rFonts w:hint="eastAsia"/>
          <w:b w:val="0"/>
        </w:rPr>
        <w:t>项目</w:t>
      </w:r>
      <w:r>
        <w:rPr>
          <w:b w:val="0"/>
        </w:rPr>
        <w:t>5</w:t>
      </w:r>
      <w:r>
        <w:rPr>
          <w:rFonts w:hint="eastAsia"/>
          <w:b w:val="0"/>
        </w:rPr>
        <w:t>-</w:t>
      </w:r>
      <w:r>
        <w:rPr>
          <w:b w:val="0"/>
        </w:rPr>
        <w:t>8</w:t>
      </w:r>
      <w:r>
        <w:rPr>
          <w:rFonts w:hint="eastAsia"/>
          <w:b w:val="0"/>
        </w:rPr>
        <w:t>）</w:t>
      </w:r>
      <w:r>
        <w:rPr>
          <w:rFonts w:hint="eastAsia"/>
        </w:rPr>
        <w:t>以及促进</w:t>
      </w:r>
      <w:r>
        <w:rPr>
          <w:rFonts w:hint="eastAsia"/>
          <w:bCs/>
        </w:rPr>
        <w:t>对话参与</w:t>
      </w:r>
      <w:r>
        <w:rPr>
          <w:rFonts w:hint="eastAsia"/>
          <w:b w:val="0"/>
        </w:rPr>
        <w:t>（</w:t>
      </w:r>
      <w:r>
        <w:rPr>
          <w:rFonts w:hint="eastAsia"/>
          <w:b w:val="0"/>
        </w:rPr>
        <w:t xml:space="preserve">C - </w:t>
      </w:r>
      <w:r>
        <w:rPr>
          <w:rFonts w:hint="eastAsia"/>
          <w:b w:val="0"/>
        </w:rPr>
        <w:t>项目</w:t>
      </w:r>
      <w:r>
        <w:rPr>
          <w:rFonts w:hint="eastAsia"/>
          <w:b w:val="0"/>
        </w:rPr>
        <w:t>9-15</w:t>
      </w:r>
      <w:r>
        <w:rPr>
          <w:rFonts w:hint="eastAsia"/>
          <w:b w:val="0"/>
        </w:rPr>
        <w:t>）。您也可以给您的学生提供学生版本（</w:t>
      </w:r>
      <w:r>
        <w:rPr>
          <w:rFonts w:hint="eastAsia"/>
          <w:b w:val="0"/>
          <w:lang w:val="en-US" w:eastAsia="zh-Hans"/>
        </w:rPr>
        <w:t>已</w:t>
      </w:r>
      <w:r>
        <w:rPr>
          <w:rFonts w:hint="eastAsia"/>
          <w:b w:val="0"/>
        </w:rPr>
        <w:t>经过</w:t>
      </w:r>
      <w:r>
        <w:rPr>
          <w:rFonts w:hint="eastAsia"/>
          <w:b w:val="0"/>
        </w:rPr>
        <w:t>13</w:t>
      </w:r>
      <w:r>
        <w:rPr>
          <w:rFonts w:hint="eastAsia"/>
          <w:b w:val="0"/>
        </w:rPr>
        <w:t>至</w:t>
      </w:r>
      <w:r>
        <w:rPr>
          <w:rFonts w:hint="eastAsia"/>
          <w:b w:val="0"/>
        </w:rPr>
        <w:t>18</w:t>
      </w:r>
      <w:r>
        <w:rPr>
          <w:rFonts w:hint="eastAsia"/>
          <w:b w:val="0"/>
        </w:rPr>
        <w:t>岁学生验证）以收集他们的意见。然后，您可以与全班讨论这两种观点。您和学生对于课堂中对话式教学和学习的观察有何异同之处？</w:t>
      </w:r>
    </w:p>
    <w:p w14:paraId="1C391709" w14:textId="77777777" w:rsidR="00E67EDC" w:rsidRDefault="00E67EDC" w:rsidP="00E67EDC"/>
    <w:tbl>
      <w:tblPr>
        <w:tblpPr w:leftFromText="180" w:rightFromText="180" w:vertAnchor="text" w:horzAnchor="page" w:tblpX="1136" w:tblpY="276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88"/>
        <w:gridCol w:w="866"/>
        <w:gridCol w:w="656"/>
        <w:gridCol w:w="615"/>
        <w:gridCol w:w="615"/>
        <w:gridCol w:w="639"/>
        <w:gridCol w:w="901"/>
      </w:tblGrid>
      <w:tr w:rsidR="00E67EDC" w14:paraId="696BE25E" w14:textId="77777777" w:rsidTr="00B617D4">
        <w:trPr>
          <w:ins w:id="24" w:author="Microsoft Office User" w:date="2023-10-29T14:23:00Z"/>
        </w:trPr>
        <w:tc>
          <w:tcPr>
            <w:tcW w:w="352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5795A" w14:textId="77777777" w:rsidR="00E67EDC" w:rsidRDefault="00E67EDC" w:rsidP="00B617D4">
            <w:r>
              <w:rPr>
                <w:rFonts w:hint="eastAsia"/>
              </w:rPr>
              <w:t>请根据刚刚上完的课程，考虑以下陈述，并从（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）“完全不同意”到（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）“完全同意”之间选择您的同意程度。</w:t>
            </w:r>
          </w:p>
          <w:p w14:paraId="7F7D5DAA" w14:textId="77777777" w:rsidR="00E67EDC" w:rsidRDefault="00E67EDC" w:rsidP="00B617D4"/>
          <w:p w14:paraId="077F3926" w14:textId="77777777" w:rsidR="00E67EDC" w:rsidRDefault="00E67EDC" w:rsidP="00B617D4">
            <w:pPr>
              <w:rPr>
                <w:ins w:id="25" w:author="Microsoft Office User" w:date="2023-10-29T14:23:00Z"/>
                <w:rFonts w:cs="Calibri"/>
              </w:rPr>
            </w:pPr>
            <w:r>
              <w:rPr>
                <w:rFonts w:hint="eastAsia"/>
              </w:rPr>
              <w:t>在这堂课上，我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教师</w:t>
            </w:r>
            <w:r>
              <w:rPr>
                <w:rFonts w:hint="eastAsia"/>
              </w:rPr>
              <w:t>...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019FB" w14:textId="77777777" w:rsidR="00E67EDC" w:rsidRDefault="00E67EDC" w:rsidP="00B617D4">
            <w:pPr>
              <w:rPr>
                <w:ins w:id="26" w:author="Microsoft Office User" w:date="2023-10-29T14:23:00Z"/>
              </w:rPr>
            </w:pPr>
            <w:ins w:id="27" w:author="Microsoft Office User" w:date="2023-10-29T14:23:00Z">
              <w:r>
                <w:t>(1)</w:t>
              </w:r>
            </w:ins>
          </w:p>
          <w:p w14:paraId="02B18E59" w14:textId="77777777" w:rsidR="00E67EDC" w:rsidRDefault="00E67EDC" w:rsidP="00B617D4">
            <w:pPr>
              <w:rPr>
                <w:ins w:id="28" w:author="Microsoft Office User" w:date="2023-10-29T14:23:00Z"/>
                <w:rFonts w:cs="Calibri"/>
                <w:sz w:val="12"/>
                <w:szCs w:val="12"/>
              </w:rPr>
            </w:pPr>
            <w:r>
              <w:rPr>
                <w:rFonts w:hint="eastAsia"/>
              </w:rPr>
              <w:t>完全不同意</w:t>
            </w:r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EAFD7" w14:textId="77777777" w:rsidR="00E67EDC" w:rsidRDefault="00E67EDC" w:rsidP="00B617D4">
            <w:pPr>
              <w:rPr>
                <w:ins w:id="29" w:author="Microsoft Office User" w:date="2023-10-29T14:23:00Z"/>
              </w:rPr>
            </w:pPr>
            <w:ins w:id="30" w:author="Microsoft Office User" w:date="2023-10-29T14:23:00Z">
              <w:r>
                <w:t>(2)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CBE32" w14:textId="77777777" w:rsidR="00E67EDC" w:rsidRDefault="00E67EDC" w:rsidP="00B617D4">
            <w:pPr>
              <w:rPr>
                <w:ins w:id="31" w:author="Microsoft Office User" w:date="2023-10-29T14:23:00Z"/>
              </w:rPr>
            </w:pPr>
            <w:ins w:id="32" w:author="Microsoft Office User" w:date="2023-10-29T14:23:00Z">
              <w:r>
                <w:t>(3)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97515" w14:textId="77777777" w:rsidR="00E67EDC" w:rsidRDefault="00E67EDC" w:rsidP="00B617D4">
            <w:pPr>
              <w:rPr>
                <w:ins w:id="33" w:author="Microsoft Office User" w:date="2023-10-29T14:23:00Z"/>
              </w:rPr>
            </w:pPr>
            <w:ins w:id="34" w:author="Microsoft Office User" w:date="2023-10-29T14:23:00Z">
              <w:r>
                <w:t>(4)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D7648" w14:textId="77777777" w:rsidR="00E67EDC" w:rsidRDefault="00E67EDC" w:rsidP="00B617D4">
            <w:pPr>
              <w:rPr>
                <w:ins w:id="35" w:author="Microsoft Office User" w:date="2023-10-29T14:23:00Z"/>
              </w:rPr>
            </w:pPr>
            <w:ins w:id="36" w:author="Microsoft Office User" w:date="2023-10-29T14:23:00Z">
              <w:r>
                <w:t>(5)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F5EDA" w14:textId="77777777" w:rsidR="00E67EDC" w:rsidRDefault="00E67EDC" w:rsidP="00B617D4">
            <w:pPr>
              <w:rPr>
                <w:ins w:id="37" w:author="Microsoft Office User" w:date="2023-10-29T14:23:00Z"/>
              </w:rPr>
            </w:pPr>
            <w:ins w:id="38" w:author="Microsoft Office User" w:date="2023-10-29T14:23:00Z">
              <w:r>
                <w:t>(6)</w:t>
              </w:r>
            </w:ins>
          </w:p>
          <w:p w14:paraId="05A6C1F7" w14:textId="77777777" w:rsidR="00E67EDC" w:rsidRDefault="00E67EDC" w:rsidP="00B617D4">
            <w:pPr>
              <w:rPr>
                <w:ins w:id="39" w:author="Microsoft Office User" w:date="2023-10-29T14:23:00Z"/>
                <w:rFonts w:cs="Calibri"/>
                <w:color w:val="275317" w:themeColor="accent6" w:themeShade="80"/>
                <w:sz w:val="12"/>
                <w:szCs w:val="12"/>
              </w:rPr>
            </w:pPr>
            <w:r>
              <w:rPr>
                <w:rFonts w:hint="eastAsia"/>
              </w:rPr>
              <w:t>完全同意</w:t>
            </w:r>
          </w:p>
        </w:tc>
      </w:tr>
      <w:tr w:rsidR="00E67EDC" w14:paraId="7617FF1B" w14:textId="77777777" w:rsidTr="00B617D4">
        <w:trPr>
          <w:trHeight w:val="379"/>
          <w:ins w:id="40" w:author="Microsoft Office User" w:date="2023-10-29T14:23:00Z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80E7B" w14:textId="77777777" w:rsidR="00E67EDC" w:rsidRDefault="00E67EDC" w:rsidP="00B617D4">
            <w:pPr>
              <w:jc w:val="center"/>
            </w:pPr>
            <w:r>
              <w:rPr>
                <w:rFonts w:hint="eastAsia"/>
              </w:rPr>
              <w:t xml:space="preserve">A. </w:t>
            </w:r>
            <w:r>
              <w:rPr>
                <w:rFonts w:hint="eastAsia"/>
              </w:rPr>
              <w:t>营造对话的开放氛围</w:t>
            </w:r>
          </w:p>
          <w:p w14:paraId="7DB078D2" w14:textId="77777777" w:rsidR="00E67EDC" w:rsidRDefault="00E67EDC" w:rsidP="00B617D4">
            <w:pPr>
              <w:rPr>
                <w:ins w:id="41" w:author="Microsoft Office User" w:date="2023-10-29T14:23:00Z"/>
              </w:rPr>
            </w:pPr>
          </w:p>
        </w:tc>
      </w:tr>
      <w:tr w:rsidR="00E67EDC" w14:paraId="30DC7F98" w14:textId="77777777" w:rsidTr="00B617D4">
        <w:trPr>
          <w:ins w:id="42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A2A187" w14:textId="77777777" w:rsidR="00E67EDC" w:rsidRDefault="00E67EDC" w:rsidP="00B617D4">
            <w:pPr>
              <w:rPr>
                <w:ins w:id="43" w:author="Microsoft Office User" w:date="2023-10-29T14:23:00Z"/>
                <w:rFonts w:cs="Calibri"/>
                <w:b w:val="0"/>
              </w:rPr>
            </w:pPr>
            <w:r>
              <w:rPr>
                <w:b w:val="0"/>
              </w:rPr>
              <w:t>1.</w:t>
            </w:r>
            <w:r>
              <w:rPr>
                <w:rFonts w:hint="eastAsia"/>
                <w:b w:val="0"/>
              </w:rPr>
              <w:t>为学生提供了足够的问题时间，以便他们能够理解学习目标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B6F1E" w14:textId="77777777" w:rsidR="00E67EDC" w:rsidRDefault="00E67EDC" w:rsidP="00B617D4">
            <w:pPr>
              <w:rPr>
                <w:ins w:id="44" w:author="Microsoft Office User" w:date="2023-10-29T14:23:00Z"/>
                <w:rFonts w:ascii="Calibri" w:eastAsia="Calibri" w:hAnsi="Calibri" w:cs="Calibri"/>
              </w:rPr>
            </w:pPr>
            <w:ins w:id="45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298C7" w14:textId="77777777" w:rsidR="00E67EDC" w:rsidRDefault="00E67EDC" w:rsidP="00B617D4">
            <w:pPr>
              <w:rPr>
                <w:ins w:id="46" w:author="Microsoft Office User" w:date="2023-10-29T14:23:00Z"/>
                <w:rFonts w:ascii="Calibri" w:eastAsia="Calibri" w:hAnsi="Calibri" w:cs="Calibri"/>
              </w:rPr>
            </w:pPr>
            <w:ins w:id="47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C040D" w14:textId="77777777" w:rsidR="00E67EDC" w:rsidRDefault="00E67EDC" w:rsidP="00B617D4">
            <w:pPr>
              <w:rPr>
                <w:ins w:id="48" w:author="Microsoft Office User" w:date="2023-10-29T14:23:00Z"/>
                <w:rFonts w:ascii="Calibri" w:eastAsia="Calibri" w:hAnsi="Calibri" w:cs="Calibri"/>
              </w:rPr>
            </w:pPr>
            <w:ins w:id="49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446ED" w14:textId="77777777" w:rsidR="00E67EDC" w:rsidRDefault="00E67EDC" w:rsidP="00B617D4">
            <w:pPr>
              <w:rPr>
                <w:ins w:id="50" w:author="Microsoft Office User" w:date="2023-10-29T14:23:00Z"/>
                <w:rFonts w:ascii="Calibri" w:eastAsia="Calibri" w:hAnsi="Calibri" w:cs="Calibri"/>
              </w:rPr>
            </w:pPr>
            <w:ins w:id="51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1FAFD" w14:textId="77777777" w:rsidR="00E67EDC" w:rsidRDefault="00E67EDC" w:rsidP="00B617D4">
            <w:pPr>
              <w:rPr>
                <w:ins w:id="52" w:author="Microsoft Office User" w:date="2023-10-29T14:23:00Z"/>
                <w:rFonts w:ascii="Calibri" w:eastAsia="Calibri" w:hAnsi="Calibri" w:cs="Calibri"/>
              </w:rPr>
            </w:pPr>
            <w:ins w:id="53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6B6B8" w14:textId="77777777" w:rsidR="00E67EDC" w:rsidRDefault="00E67EDC" w:rsidP="00B617D4">
            <w:pPr>
              <w:rPr>
                <w:ins w:id="54" w:author="Microsoft Office User" w:date="2023-10-29T14:23:00Z"/>
                <w:rFonts w:ascii="Calibri" w:eastAsia="Calibri" w:hAnsi="Calibri" w:cs="Calibri"/>
              </w:rPr>
            </w:pPr>
            <w:ins w:id="55" w:author="Microsoft Office User" w:date="2023-10-29T14:23:00Z">
              <w:r>
                <w:t>□</w:t>
              </w:r>
            </w:ins>
          </w:p>
        </w:tc>
      </w:tr>
      <w:tr w:rsidR="00E67EDC" w14:paraId="119B96B2" w14:textId="77777777" w:rsidTr="00B617D4">
        <w:trPr>
          <w:ins w:id="56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17C064" w14:textId="77777777" w:rsidR="00E67EDC" w:rsidRDefault="00E67EDC" w:rsidP="00B617D4">
            <w:pPr>
              <w:rPr>
                <w:ins w:id="57" w:author="Microsoft Office User" w:date="2023-10-29T14:23:00Z"/>
                <w:rFonts w:cs="Calibri"/>
                <w:b w:val="0"/>
              </w:rPr>
            </w:pPr>
            <w:r>
              <w:rPr>
                <w:b w:val="0"/>
              </w:rPr>
              <w:t>2.</w:t>
            </w:r>
            <w:r>
              <w:rPr>
                <w:rFonts w:hint="eastAsia"/>
                <w:b w:val="0"/>
              </w:rPr>
              <w:t>给予学生</w:t>
            </w:r>
            <w:r>
              <w:rPr>
                <w:rFonts w:hint="eastAsia"/>
                <w:b w:val="0"/>
                <w:lang w:val="en-US"/>
              </w:rPr>
              <w:t>充足</w:t>
            </w:r>
            <w:r>
              <w:rPr>
                <w:rFonts w:hint="eastAsia"/>
                <w:b w:val="0"/>
              </w:rPr>
              <w:t>的时间，以便他们能够充分地发表自己的观点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C6B76" w14:textId="77777777" w:rsidR="00E67EDC" w:rsidRDefault="00E67EDC" w:rsidP="00B617D4">
            <w:pPr>
              <w:rPr>
                <w:ins w:id="58" w:author="Microsoft Office User" w:date="2023-10-29T14:23:00Z"/>
                <w:rFonts w:ascii="Calibri" w:eastAsia="Calibri" w:hAnsi="Calibri" w:cs="Calibri"/>
              </w:rPr>
            </w:pPr>
            <w:ins w:id="59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34B03" w14:textId="77777777" w:rsidR="00E67EDC" w:rsidRDefault="00E67EDC" w:rsidP="00B617D4">
            <w:pPr>
              <w:rPr>
                <w:ins w:id="60" w:author="Microsoft Office User" w:date="2023-10-29T14:23:00Z"/>
                <w:rFonts w:ascii="Calibri" w:eastAsia="Calibri" w:hAnsi="Calibri" w:cs="Calibri"/>
              </w:rPr>
            </w:pPr>
            <w:ins w:id="61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16DF6" w14:textId="77777777" w:rsidR="00E67EDC" w:rsidRDefault="00E67EDC" w:rsidP="00B617D4">
            <w:pPr>
              <w:rPr>
                <w:ins w:id="62" w:author="Microsoft Office User" w:date="2023-10-29T14:23:00Z"/>
                <w:rFonts w:ascii="Calibri" w:eastAsia="Calibri" w:hAnsi="Calibri" w:cs="Calibri"/>
              </w:rPr>
            </w:pPr>
            <w:ins w:id="63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42EDC" w14:textId="77777777" w:rsidR="00E67EDC" w:rsidRDefault="00E67EDC" w:rsidP="00B617D4">
            <w:pPr>
              <w:rPr>
                <w:ins w:id="64" w:author="Microsoft Office User" w:date="2023-10-29T14:23:00Z"/>
                <w:rFonts w:ascii="Calibri" w:eastAsia="Calibri" w:hAnsi="Calibri" w:cs="Calibri"/>
              </w:rPr>
            </w:pPr>
            <w:ins w:id="65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AC79" w14:textId="77777777" w:rsidR="00E67EDC" w:rsidRDefault="00E67EDC" w:rsidP="00B617D4">
            <w:pPr>
              <w:rPr>
                <w:ins w:id="66" w:author="Microsoft Office User" w:date="2023-10-29T14:23:00Z"/>
                <w:rFonts w:ascii="Calibri" w:eastAsia="Calibri" w:hAnsi="Calibri" w:cs="Calibri"/>
              </w:rPr>
            </w:pPr>
            <w:ins w:id="67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3A19B" w14:textId="77777777" w:rsidR="00E67EDC" w:rsidRDefault="00E67EDC" w:rsidP="00B617D4">
            <w:pPr>
              <w:rPr>
                <w:ins w:id="68" w:author="Microsoft Office User" w:date="2023-10-29T14:23:00Z"/>
                <w:rFonts w:ascii="Calibri" w:eastAsia="Calibri" w:hAnsi="Calibri" w:cs="Calibri"/>
              </w:rPr>
            </w:pPr>
            <w:ins w:id="69" w:author="Microsoft Office User" w:date="2023-10-29T14:23:00Z">
              <w:r>
                <w:t>□</w:t>
              </w:r>
            </w:ins>
          </w:p>
        </w:tc>
      </w:tr>
      <w:tr w:rsidR="00E67EDC" w14:paraId="6BAB3919" w14:textId="77777777" w:rsidTr="00B617D4">
        <w:trPr>
          <w:ins w:id="70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0E6E9" w14:textId="77777777" w:rsidR="00E67EDC" w:rsidRDefault="00E67EDC" w:rsidP="00B617D4">
            <w:pPr>
              <w:rPr>
                <w:ins w:id="71" w:author="Microsoft Office User" w:date="2023-10-29T14:23:00Z"/>
                <w:rFonts w:cs="Calibri"/>
                <w:b w:val="0"/>
              </w:rPr>
            </w:pPr>
            <w:r>
              <w:rPr>
                <w:b w:val="0"/>
              </w:rPr>
              <w:t>3.</w:t>
            </w:r>
            <w:r>
              <w:rPr>
                <w:rFonts w:hint="eastAsia"/>
                <w:b w:val="0"/>
              </w:rPr>
              <w:t>提出了开放性的问题，并且耐心等待学生的回答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2D9E" w14:textId="77777777" w:rsidR="00E67EDC" w:rsidRDefault="00E67EDC" w:rsidP="00B617D4">
            <w:pPr>
              <w:rPr>
                <w:ins w:id="72" w:author="Microsoft Office User" w:date="2023-10-29T14:23:00Z"/>
                <w:rFonts w:ascii="Calibri" w:eastAsia="Calibri" w:hAnsi="Calibri" w:cs="Calibri"/>
              </w:rPr>
            </w:pPr>
            <w:ins w:id="73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DF05A" w14:textId="77777777" w:rsidR="00E67EDC" w:rsidRDefault="00E67EDC" w:rsidP="00B617D4">
            <w:pPr>
              <w:rPr>
                <w:ins w:id="74" w:author="Microsoft Office User" w:date="2023-10-29T14:23:00Z"/>
                <w:rFonts w:ascii="Calibri" w:eastAsia="Calibri" w:hAnsi="Calibri" w:cs="Calibri"/>
              </w:rPr>
            </w:pPr>
            <w:ins w:id="75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A5A2D" w14:textId="77777777" w:rsidR="00E67EDC" w:rsidRDefault="00E67EDC" w:rsidP="00B617D4">
            <w:pPr>
              <w:rPr>
                <w:ins w:id="76" w:author="Microsoft Office User" w:date="2023-10-29T14:23:00Z"/>
                <w:rFonts w:ascii="Calibri" w:eastAsia="Calibri" w:hAnsi="Calibri" w:cs="Calibri"/>
              </w:rPr>
            </w:pPr>
            <w:ins w:id="77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25401" w14:textId="77777777" w:rsidR="00E67EDC" w:rsidRDefault="00E67EDC" w:rsidP="00B617D4">
            <w:pPr>
              <w:rPr>
                <w:ins w:id="78" w:author="Microsoft Office User" w:date="2023-10-29T14:23:00Z"/>
                <w:rFonts w:ascii="Calibri" w:eastAsia="Calibri" w:hAnsi="Calibri" w:cs="Calibri"/>
              </w:rPr>
            </w:pPr>
            <w:ins w:id="79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D742A" w14:textId="77777777" w:rsidR="00E67EDC" w:rsidRDefault="00E67EDC" w:rsidP="00B617D4">
            <w:pPr>
              <w:rPr>
                <w:ins w:id="80" w:author="Microsoft Office User" w:date="2023-10-29T14:23:00Z"/>
                <w:rFonts w:ascii="Calibri" w:eastAsia="Calibri" w:hAnsi="Calibri" w:cs="Calibri"/>
              </w:rPr>
            </w:pPr>
            <w:ins w:id="81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E6C3D" w14:textId="77777777" w:rsidR="00E67EDC" w:rsidRDefault="00E67EDC" w:rsidP="00B617D4">
            <w:pPr>
              <w:rPr>
                <w:ins w:id="82" w:author="Microsoft Office User" w:date="2023-10-29T14:23:00Z"/>
                <w:rFonts w:ascii="Calibri" w:eastAsia="Calibri" w:hAnsi="Calibri" w:cs="Calibri"/>
              </w:rPr>
            </w:pPr>
            <w:ins w:id="83" w:author="Microsoft Office User" w:date="2023-10-29T14:23:00Z">
              <w:r>
                <w:t>□</w:t>
              </w:r>
            </w:ins>
          </w:p>
        </w:tc>
      </w:tr>
      <w:tr w:rsidR="00E67EDC" w14:paraId="1978F929" w14:textId="77777777" w:rsidTr="00B617D4">
        <w:trPr>
          <w:ins w:id="84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A653A" w14:textId="77777777" w:rsidR="00E67EDC" w:rsidRDefault="00E67EDC" w:rsidP="00B617D4">
            <w:pPr>
              <w:rPr>
                <w:ins w:id="85" w:author="Microsoft Office User" w:date="2023-10-29T14:23:00Z"/>
                <w:rFonts w:cs="Calibri"/>
                <w:b w:val="0"/>
              </w:rPr>
            </w:pPr>
            <w:r>
              <w:rPr>
                <w:b w:val="0"/>
              </w:rPr>
              <w:t>4.</w:t>
            </w:r>
            <w:r>
              <w:rPr>
                <w:rFonts w:hint="eastAsia"/>
                <w:b w:val="0"/>
              </w:rPr>
              <w:t>充分倾听学生的发言，并以建设性的方式做出回应，包括提供形成性的反馈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A2055" w14:textId="77777777" w:rsidR="00E67EDC" w:rsidRDefault="00E67EDC" w:rsidP="00B617D4">
            <w:pPr>
              <w:rPr>
                <w:ins w:id="86" w:author="Microsoft Office User" w:date="2023-10-29T14:23:00Z"/>
                <w:rFonts w:ascii="Calibri" w:eastAsia="Calibri" w:hAnsi="Calibri" w:cs="Calibri"/>
              </w:rPr>
            </w:pPr>
            <w:ins w:id="87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75AE8" w14:textId="77777777" w:rsidR="00E67EDC" w:rsidRDefault="00E67EDC" w:rsidP="00B617D4">
            <w:pPr>
              <w:rPr>
                <w:ins w:id="88" w:author="Microsoft Office User" w:date="2023-10-29T14:23:00Z"/>
                <w:rFonts w:ascii="Calibri" w:eastAsia="Calibri" w:hAnsi="Calibri" w:cs="Calibri"/>
              </w:rPr>
            </w:pPr>
            <w:ins w:id="89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7640D" w14:textId="77777777" w:rsidR="00E67EDC" w:rsidRDefault="00E67EDC" w:rsidP="00B617D4">
            <w:pPr>
              <w:rPr>
                <w:ins w:id="90" w:author="Microsoft Office User" w:date="2023-10-29T14:23:00Z"/>
                <w:rFonts w:ascii="Calibri" w:eastAsia="Calibri" w:hAnsi="Calibri" w:cs="Calibri"/>
              </w:rPr>
            </w:pPr>
            <w:ins w:id="91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62488" w14:textId="77777777" w:rsidR="00E67EDC" w:rsidRDefault="00E67EDC" w:rsidP="00B617D4">
            <w:pPr>
              <w:rPr>
                <w:ins w:id="92" w:author="Microsoft Office User" w:date="2023-10-29T14:23:00Z"/>
                <w:rFonts w:ascii="Calibri" w:eastAsia="Calibri" w:hAnsi="Calibri" w:cs="Calibri"/>
              </w:rPr>
            </w:pPr>
            <w:ins w:id="93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45F21" w14:textId="77777777" w:rsidR="00E67EDC" w:rsidRDefault="00E67EDC" w:rsidP="00B617D4">
            <w:pPr>
              <w:rPr>
                <w:ins w:id="94" w:author="Microsoft Office User" w:date="2023-10-29T14:23:00Z"/>
                <w:rFonts w:ascii="Calibri" w:eastAsia="Calibri" w:hAnsi="Calibri" w:cs="Calibri"/>
              </w:rPr>
            </w:pPr>
            <w:ins w:id="95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25A25" w14:textId="77777777" w:rsidR="00E67EDC" w:rsidRDefault="00E67EDC" w:rsidP="00B617D4">
            <w:pPr>
              <w:rPr>
                <w:ins w:id="96" w:author="Microsoft Office User" w:date="2023-10-29T14:23:00Z"/>
                <w:rFonts w:ascii="Calibri" w:eastAsia="Calibri" w:hAnsi="Calibri" w:cs="Calibri"/>
              </w:rPr>
            </w:pPr>
            <w:ins w:id="97" w:author="Microsoft Office User" w:date="2023-10-29T14:23:00Z">
              <w:r>
                <w:t>□</w:t>
              </w:r>
            </w:ins>
          </w:p>
        </w:tc>
      </w:tr>
      <w:tr w:rsidR="00E67EDC" w14:paraId="523CFE7E" w14:textId="77777777" w:rsidTr="00B617D4">
        <w:trPr>
          <w:trHeight w:val="291"/>
          <w:ins w:id="98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B6AD1" w14:textId="77777777" w:rsidR="00E67EDC" w:rsidRDefault="00E67EDC" w:rsidP="00B617D4">
            <w:pPr>
              <w:rPr>
                <w:ins w:id="99" w:author="Microsoft Office User" w:date="2023-10-29T14:23:00Z"/>
                <w:rFonts w:cs="Calibri"/>
                <w:b w:val="0"/>
              </w:rPr>
            </w:pPr>
            <w:r>
              <w:rPr>
                <w:rFonts w:hint="eastAsia"/>
                <w:b w:val="0"/>
              </w:rPr>
              <w:t>维度</w:t>
            </w:r>
            <w:r>
              <w:rPr>
                <w:rFonts w:hint="eastAsia"/>
                <w:b w:val="0"/>
              </w:rPr>
              <w:t>A</w:t>
            </w:r>
            <w:r>
              <w:rPr>
                <w:rFonts w:hint="eastAsia"/>
                <w:b w:val="0"/>
              </w:rPr>
              <w:t>的综合评分（将您的各项评分累加）</w:t>
            </w:r>
          </w:p>
        </w:tc>
        <w:tc>
          <w:tcPr>
            <w:tcW w:w="1471" w:type="pct"/>
            <w:gridSpan w:val="6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DB45B" w14:textId="77777777" w:rsidR="00E67EDC" w:rsidRDefault="00E67EDC" w:rsidP="00B617D4">
            <w:pPr>
              <w:rPr>
                <w:ins w:id="100" w:author="Microsoft Office User" w:date="2023-10-29T14:23:00Z"/>
              </w:rPr>
            </w:pPr>
            <w:ins w:id="101" w:author="Microsoft Office User" w:date="2023-10-29T14:23:00Z">
              <w:r>
                <w:t xml:space="preserve">                                                / 24</w:t>
              </w:r>
            </w:ins>
          </w:p>
        </w:tc>
      </w:tr>
      <w:tr w:rsidR="00E67EDC" w14:paraId="3D63102F" w14:textId="77777777" w:rsidTr="00B617D4">
        <w:trPr>
          <w:trHeight w:val="420"/>
          <w:ins w:id="102" w:author="Microsoft Office User" w:date="2023-10-29T14:23:00Z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C1626" w14:textId="77777777" w:rsidR="00E67EDC" w:rsidRDefault="00E67EDC" w:rsidP="00B617D4">
            <w:pPr>
              <w:jc w:val="center"/>
            </w:pPr>
            <w:r>
              <w:rPr>
                <w:rFonts w:hint="eastAsia"/>
              </w:rPr>
              <w:t xml:space="preserve">B. </w:t>
            </w:r>
            <w:r>
              <w:rPr>
                <w:rFonts w:hint="eastAsia"/>
              </w:rPr>
              <w:t>邀请学生发表见解</w:t>
            </w:r>
          </w:p>
          <w:p w14:paraId="49EA5245" w14:textId="77777777" w:rsidR="00E67EDC" w:rsidRDefault="00E67EDC" w:rsidP="00B617D4">
            <w:pPr>
              <w:rPr>
                <w:ins w:id="103" w:author="Microsoft Office User" w:date="2023-10-29T14:23:00Z"/>
              </w:rPr>
            </w:pPr>
          </w:p>
        </w:tc>
      </w:tr>
      <w:tr w:rsidR="00E67EDC" w14:paraId="434212B2" w14:textId="77777777" w:rsidTr="00B617D4">
        <w:trPr>
          <w:ins w:id="104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0C33A" w14:textId="77777777" w:rsidR="00E67EDC" w:rsidRDefault="00E67EDC" w:rsidP="00B617D4">
            <w:pPr>
              <w:rPr>
                <w:ins w:id="105" w:author="Microsoft Office User" w:date="2023-10-29T14:23:00Z"/>
                <w:rFonts w:cs="Calibri"/>
                <w:b w:val="0"/>
              </w:rPr>
            </w:pPr>
            <w:r>
              <w:rPr>
                <w:b w:val="0"/>
              </w:rPr>
              <w:t>5.</w:t>
            </w:r>
            <w:r>
              <w:rPr>
                <w:rFonts w:hint="eastAsia"/>
                <w:b w:val="0"/>
              </w:rPr>
              <w:t>邀请学生分享他们的想法、观点、思考、兴趣或感受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E4DFB" w14:textId="77777777" w:rsidR="00E67EDC" w:rsidRDefault="00E67EDC" w:rsidP="00B617D4">
            <w:pPr>
              <w:rPr>
                <w:ins w:id="106" w:author="Microsoft Office User" w:date="2023-10-29T14:23:00Z"/>
                <w:rFonts w:ascii="Calibri" w:eastAsia="Calibri" w:hAnsi="Calibri" w:cs="Calibri"/>
              </w:rPr>
            </w:pPr>
            <w:ins w:id="107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25BB8" w14:textId="77777777" w:rsidR="00E67EDC" w:rsidRDefault="00E67EDC" w:rsidP="00B617D4">
            <w:pPr>
              <w:rPr>
                <w:ins w:id="108" w:author="Microsoft Office User" w:date="2023-10-29T14:23:00Z"/>
                <w:rFonts w:ascii="Calibri" w:eastAsia="Calibri" w:hAnsi="Calibri" w:cs="Calibri"/>
              </w:rPr>
            </w:pPr>
            <w:ins w:id="109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56AE5" w14:textId="77777777" w:rsidR="00E67EDC" w:rsidRDefault="00E67EDC" w:rsidP="00B617D4">
            <w:pPr>
              <w:rPr>
                <w:ins w:id="110" w:author="Microsoft Office User" w:date="2023-10-29T14:23:00Z"/>
                <w:rFonts w:ascii="Calibri" w:eastAsia="Calibri" w:hAnsi="Calibri" w:cs="Calibri"/>
              </w:rPr>
            </w:pPr>
            <w:ins w:id="111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2D738" w14:textId="77777777" w:rsidR="00E67EDC" w:rsidRDefault="00E67EDC" w:rsidP="00B617D4">
            <w:pPr>
              <w:rPr>
                <w:ins w:id="112" w:author="Microsoft Office User" w:date="2023-10-29T14:23:00Z"/>
                <w:rFonts w:ascii="Calibri" w:eastAsia="Calibri" w:hAnsi="Calibri" w:cs="Calibri"/>
              </w:rPr>
            </w:pPr>
            <w:ins w:id="113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734EB" w14:textId="77777777" w:rsidR="00E67EDC" w:rsidRDefault="00E67EDC" w:rsidP="00B617D4">
            <w:pPr>
              <w:rPr>
                <w:ins w:id="114" w:author="Microsoft Office User" w:date="2023-10-29T14:23:00Z"/>
                <w:rFonts w:ascii="Calibri" w:eastAsia="Calibri" w:hAnsi="Calibri" w:cs="Calibri"/>
              </w:rPr>
            </w:pPr>
            <w:ins w:id="115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5F057" w14:textId="77777777" w:rsidR="00E67EDC" w:rsidRDefault="00E67EDC" w:rsidP="00B617D4">
            <w:pPr>
              <w:rPr>
                <w:ins w:id="116" w:author="Microsoft Office User" w:date="2023-10-29T14:23:00Z"/>
                <w:rFonts w:ascii="Calibri" w:eastAsia="Calibri" w:hAnsi="Calibri" w:cs="Calibri"/>
              </w:rPr>
            </w:pPr>
            <w:ins w:id="117" w:author="Microsoft Office User" w:date="2023-10-29T14:23:00Z">
              <w:r>
                <w:t>□</w:t>
              </w:r>
            </w:ins>
          </w:p>
        </w:tc>
      </w:tr>
      <w:tr w:rsidR="00E67EDC" w14:paraId="18051504" w14:textId="77777777" w:rsidTr="00B617D4">
        <w:trPr>
          <w:ins w:id="118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40F61" w14:textId="77777777" w:rsidR="00E67EDC" w:rsidRDefault="00E67EDC" w:rsidP="00B617D4">
            <w:pPr>
              <w:rPr>
                <w:ins w:id="119" w:author="Microsoft Office User" w:date="2023-10-29T14:23:00Z"/>
                <w:rFonts w:cs="Calibri"/>
                <w:b w:val="0"/>
              </w:rPr>
            </w:pPr>
            <w:r>
              <w:rPr>
                <w:b w:val="0"/>
              </w:rPr>
              <w:t>6.</w:t>
            </w:r>
            <w:r>
              <w:rPr>
                <w:rFonts w:hint="eastAsia"/>
                <w:b w:val="0"/>
              </w:rPr>
              <w:t>邀请学生详细阐述并补充发展自己和他人的想法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ED879" w14:textId="77777777" w:rsidR="00E67EDC" w:rsidRDefault="00E67EDC" w:rsidP="00B617D4">
            <w:pPr>
              <w:rPr>
                <w:ins w:id="120" w:author="Microsoft Office User" w:date="2023-10-29T14:23:00Z"/>
                <w:rFonts w:ascii="Calibri" w:eastAsia="Calibri" w:hAnsi="Calibri" w:cs="Calibri"/>
              </w:rPr>
            </w:pPr>
            <w:ins w:id="121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38ACE" w14:textId="77777777" w:rsidR="00E67EDC" w:rsidRDefault="00E67EDC" w:rsidP="00B617D4">
            <w:pPr>
              <w:rPr>
                <w:ins w:id="122" w:author="Microsoft Office User" w:date="2023-10-29T14:23:00Z"/>
                <w:rFonts w:ascii="Calibri" w:eastAsia="Calibri" w:hAnsi="Calibri" w:cs="Calibri"/>
              </w:rPr>
            </w:pPr>
            <w:ins w:id="123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0A314" w14:textId="77777777" w:rsidR="00E67EDC" w:rsidRDefault="00E67EDC" w:rsidP="00B617D4">
            <w:pPr>
              <w:rPr>
                <w:ins w:id="124" w:author="Microsoft Office User" w:date="2023-10-29T14:23:00Z"/>
                <w:rFonts w:ascii="Calibri" w:eastAsia="Calibri" w:hAnsi="Calibri" w:cs="Calibri"/>
              </w:rPr>
            </w:pPr>
            <w:ins w:id="125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D107A" w14:textId="77777777" w:rsidR="00E67EDC" w:rsidRDefault="00E67EDC" w:rsidP="00B617D4">
            <w:pPr>
              <w:rPr>
                <w:ins w:id="126" w:author="Microsoft Office User" w:date="2023-10-29T14:23:00Z"/>
                <w:rFonts w:ascii="Calibri" w:eastAsia="Calibri" w:hAnsi="Calibri" w:cs="Calibri"/>
              </w:rPr>
            </w:pPr>
            <w:ins w:id="127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E0CD6" w14:textId="77777777" w:rsidR="00E67EDC" w:rsidRDefault="00E67EDC" w:rsidP="00B617D4">
            <w:pPr>
              <w:rPr>
                <w:ins w:id="128" w:author="Microsoft Office User" w:date="2023-10-29T14:23:00Z"/>
                <w:rFonts w:ascii="Calibri" w:eastAsia="Calibri" w:hAnsi="Calibri" w:cs="Calibri"/>
              </w:rPr>
            </w:pPr>
            <w:ins w:id="129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F329A" w14:textId="77777777" w:rsidR="00E67EDC" w:rsidRDefault="00E67EDC" w:rsidP="00B617D4">
            <w:pPr>
              <w:rPr>
                <w:ins w:id="130" w:author="Microsoft Office User" w:date="2023-10-29T14:23:00Z"/>
                <w:rFonts w:ascii="Calibri" w:eastAsia="Calibri" w:hAnsi="Calibri" w:cs="Calibri"/>
              </w:rPr>
            </w:pPr>
            <w:ins w:id="131" w:author="Microsoft Office User" w:date="2023-10-29T14:23:00Z">
              <w:r>
                <w:t>□</w:t>
              </w:r>
            </w:ins>
          </w:p>
        </w:tc>
      </w:tr>
      <w:tr w:rsidR="00E67EDC" w14:paraId="6BC41B50" w14:textId="77777777" w:rsidTr="00B617D4">
        <w:trPr>
          <w:ins w:id="132" w:author="Microsoft Office User" w:date="2023-10-29T14:23:00Z"/>
        </w:trPr>
        <w:tc>
          <w:tcPr>
            <w:tcW w:w="10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3F07B" w14:textId="77777777" w:rsidR="00E67EDC" w:rsidRDefault="00E67EDC" w:rsidP="00B617D4">
            <w:pPr>
              <w:pStyle w:val="NormalWeb"/>
              <w:rPr>
                <w:ins w:id="133" w:author="Microsoft Office User" w:date="2023-10-29T14:23:00Z"/>
                <w:rFonts w:eastAsia="Calibri" w:cs="Calibri"/>
                <w:b w:val="0"/>
                <w:lang w:val="en-GB"/>
              </w:rPr>
            </w:pPr>
            <w:r>
              <w:rPr>
                <w:rFonts w:eastAsia="Calibri"/>
                <w:b w:val="0"/>
              </w:rPr>
              <w:t>7.</w:t>
            </w:r>
            <w:r>
              <w:rPr>
                <w:rFonts w:ascii="MS Gothic" w:eastAsia="MS Gothic" w:hAnsi="MS Gothic" w:cs="MS Gothic" w:hint="eastAsia"/>
                <w:b w:val="0"/>
              </w:rPr>
              <w:t>鼓励学生明确</w:t>
            </w:r>
            <w:r>
              <w:rPr>
                <w:rFonts w:ascii="宋体" w:eastAsia="宋体" w:hAnsi="宋体" w:cs="宋体" w:hint="eastAsia"/>
                <w:b w:val="0"/>
              </w:rPr>
              <w:t>论证他们的观点和意见，提供详细的解释、论据、反驳和</w:t>
            </w:r>
            <w:r>
              <w:rPr>
                <w:rFonts w:eastAsia="Calibri"/>
                <w:b w:val="0"/>
              </w:rPr>
              <w:t>/</w:t>
            </w:r>
            <w:r>
              <w:rPr>
                <w:rFonts w:ascii="MS Gothic" w:eastAsia="MS Gothic" w:hAnsi="MS Gothic" w:cs="MS Gothic" w:hint="eastAsia"/>
                <w:b w:val="0"/>
              </w:rPr>
              <w:t>或</w:t>
            </w:r>
            <w:r>
              <w:rPr>
                <w:rFonts w:ascii="宋体" w:eastAsia="宋体" w:hAnsi="宋体" w:cs="宋体" w:hint="eastAsia"/>
                <w:b w:val="0"/>
              </w:rPr>
              <w:t>证据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D50BD" w14:textId="77777777" w:rsidR="00E67EDC" w:rsidRDefault="00E67EDC" w:rsidP="00B617D4">
            <w:pPr>
              <w:rPr>
                <w:ins w:id="134" w:author="Microsoft Office User" w:date="2023-10-29T14:23:00Z"/>
                <w:rFonts w:ascii="Calibri" w:eastAsia="Calibri" w:hAnsi="Calibri" w:cs="Calibri"/>
              </w:rPr>
            </w:pPr>
            <w:ins w:id="135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F2306" w14:textId="77777777" w:rsidR="00E67EDC" w:rsidRDefault="00E67EDC" w:rsidP="00B617D4">
            <w:pPr>
              <w:rPr>
                <w:ins w:id="136" w:author="Microsoft Office User" w:date="2023-10-29T14:23:00Z"/>
                <w:rFonts w:ascii="Calibri" w:eastAsia="Calibri" w:hAnsi="Calibri" w:cs="Calibri"/>
              </w:rPr>
            </w:pPr>
            <w:ins w:id="137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F7825" w14:textId="77777777" w:rsidR="00E67EDC" w:rsidRDefault="00E67EDC" w:rsidP="00B617D4">
            <w:pPr>
              <w:rPr>
                <w:ins w:id="138" w:author="Microsoft Office User" w:date="2023-10-29T14:23:00Z"/>
                <w:rFonts w:ascii="Calibri" w:eastAsia="Calibri" w:hAnsi="Calibri" w:cs="Calibri"/>
              </w:rPr>
            </w:pPr>
            <w:ins w:id="139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0EA8D" w14:textId="77777777" w:rsidR="00E67EDC" w:rsidRDefault="00E67EDC" w:rsidP="00B617D4">
            <w:pPr>
              <w:rPr>
                <w:ins w:id="140" w:author="Microsoft Office User" w:date="2023-10-29T14:23:00Z"/>
                <w:rFonts w:ascii="Calibri" w:eastAsia="Calibri" w:hAnsi="Calibri" w:cs="Calibri"/>
              </w:rPr>
            </w:pPr>
            <w:ins w:id="141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2E528" w14:textId="77777777" w:rsidR="00E67EDC" w:rsidRDefault="00E67EDC" w:rsidP="00B617D4">
            <w:pPr>
              <w:rPr>
                <w:ins w:id="142" w:author="Microsoft Office User" w:date="2023-10-29T14:23:00Z"/>
                <w:rFonts w:ascii="Calibri" w:eastAsia="Calibri" w:hAnsi="Calibri" w:cs="Calibri"/>
              </w:rPr>
            </w:pPr>
            <w:ins w:id="143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E29BE" w14:textId="77777777" w:rsidR="00E67EDC" w:rsidRDefault="00E67EDC" w:rsidP="00B617D4">
            <w:pPr>
              <w:rPr>
                <w:ins w:id="144" w:author="Microsoft Office User" w:date="2023-10-29T14:23:00Z"/>
                <w:rFonts w:ascii="Calibri" w:eastAsia="Calibri" w:hAnsi="Calibri" w:cs="Calibri"/>
              </w:rPr>
            </w:pPr>
            <w:ins w:id="145" w:author="Microsoft Office User" w:date="2023-10-29T14:23:00Z">
              <w:r>
                <w:t>□</w:t>
              </w:r>
            </w:ins>
          </w:p>
        </w:tc>
      </w:tr>
      <w:tr w:rsidR="00E67EDC" w14:paraId="2B3C1D99" w14:textId="77777777" w:rsidTr="00B617D4">
        <w:trPr>
          <w:ins w:id="146" w:author="Microsoft Office User" w:date="2023-10-29T14:23:00Z"/>
        </w:trPr>
        <w:tc>
          <w:tcPr>
            <w:tcW w:w="10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8BC3B" w14:textId="77777777" w:rsidR="00E67EDC" w:rsidRDefault="00E67EDC" w:rsidP="00B617D4">
            <w:pPr>
              <w:pStyle w:val="NormalWeb"/>
              <w:rPr>
                <w:ins w:id="147" w:author="Microsoft Office User" w:date="2023-10-29T14:23:00Z"/>
                <w:rFonts w:eastAsia="Calibri" w:cs="Calibri"/>
                <w:b w:val="0"/>
              </w:rPr>
            </w:pPr>
            <w:r>
              <w:rPr>
                <w:rFonts w:eastAsia="Calibri"/>
                <w:b w:val="0"/>
              </w:rPr>
              <w:t>8.</w:t>
            </w:r>
            <w:r>
              <w:rPr>
                <w:rFonts w:ascii="MS Gothic" w:eastAsia="MS Gothic" w:hAnsi="MS Gothic" w:cs="MS Gothic" w:hint="eastAsia"/>
                <w:b w:val="0"/>
              </w:rPr>
              <w:t>鼓励学生以尊重的方式挑</w:t>
            </w:r>
            <w:r>
              <w:rPr>
                <w:rFonts w:ascii="宋体" w:eastAsia="宋体" w:hAnsi="宋体" w:cs="宋体" w:hint="eastAsia"/>
                <w:b w:val="0"/>
              </w:rPr>
              <w:t>战、质疑和批判性地评估彼此的想法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9FA20" w14:textId="77777777" w:rsidR="00E67EDC" w:rsidRDefault="00E67EDC" w:rsidP="00B617D4">
            <w:pPr>
              <w:rPr>
                <w:ins w:id="148" w:author="Microsoft Office User" w:date="2023-10-29T14:23:00Z"/>
                <w:rFonts w:ascii="Calibri" w:eastAsia="Calibri" w:hAnsi="Calibri" w:cs="Calibri"/>
              </w:rPr>
            </w:pPr>
            <w:ins w:id="149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D7D89" w14:textId="77777777" w:rsidR="00E67EDC" w:rsidRDefault="00E67EDC" w:rsidP="00B617D4">
            <w:pPr>
              <w:rPr>
                <w:ins w:id="150" w:author="Microsoft Office User" w:date="2023-10-29T14:23:00Z"/>
                <w:rFonts w:ascii="Calibri" w:eastAsia="Calibri" w:hAnsi="Calibri" w:cs="Calibri"/>
              </w:rPr>
            </w:pPr>
            <w:ins w:id="151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5B76D" w14:textId="77777777" w:rsidR="00E67EDC" w:rsidRDefault="00E67EDC" w:rsidP="00B617D4">
            <w:pPr>
              <w:rPr>
                <w:ins w:id="152" w:author="Microsoft Office User" w:date="2023-10-29T14:23:00Z"/>
                <w:rFonts w:ascii="Calibri" w:eastAsia="Calibri" w:hAnsi="Calibri" w:cs="Calibri"/>
              </w:rPr>
            </w:pPr>
            <w:ins w:id="153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AB574" w14:textId="77777777" w:rsidR="00E67EDC" w:rsidRDefault="00E67EDC" w:rsidP="00B617D4">
            <w:pPr>
              <w:rPr>
                <w:ins w:id="154" w:author="Microsoft Office User" w:date="2023-10-29T14:23:00Z"/>
                <w:rFonts w:ascii="Calibri" w:eastAsia="Calibri" w:hAnsi="Calibri" w:cs="Calibri"/>
              </w:rPr>
            </w:pPr>
            <w:ins w:id="155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FE95A" w14:textId="77777777" w:rsidR="00E67EDC" w:rsidRDefault="00E67EDC" w:rsidP="00B617D4">
            <w:pPr>
              <w:rPr>
                <w:ins w:id="156" w:author="Microsoft Office User" w:date="2023-10-29T14:23:00Z"/>
                <w:rFonts w:ascii="Calibri" w:eastAsia="Calibri" w:hAnsi="Calibri" w:cs="Calibri"/>
              </w:rPr>
            </w:pPr>
            <w:ins w:id="157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7DCBE" w14:textId="77777777" w:rsidR="00E67EDC" w:rsidRDefault="00E67EDC" w:rsidP="00B617D4">
            <w:pPr>
              <w:rPr>
                <w:ins w:id="158" w:author="Microsoft Office User" w:date="2023-10-29T14:23:00Z"/>
                <w:rFonts w:ascii="Calibri" w:eastAsia="Calibri" w:hAnsi="Calibri" w:cs="Calibri"/>
              </w:rPr>
            </w:pPr>
            <w:ins w:id="159" w:author="Microsoft Office User" w:date="2023-10-29T14:23:00Z">
              <w:r>
                <w:t>□</w:t>
              </w:r>
            </w:ins>
          </w:p>
        </w:tc>
      </w:tr>
      <w:tr w:rsidR="00E67EDC" w14:paraId="334303E4" w14:textId="77777777" w:rsidTr="00B617D4">
        <w:trPr>
          <w:trHeight w:val="394"/>
          <w:ins w:id="160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82F61" w14:textId="77777777" w:rsidR="00E67EDC" w:rsidRDefault="00E67EDC" w:rsidP="00B617D4">
            <w:pPr>
              <w:rPr>
                <w:ins w:id="161" w:author="Microsoft Office User" w:date="2023-10-29T14:23:00Z"/>
                <w:rFonts w:cs="Calibri"/>
                <w:b w:val="0"/>
              </w:rPr>
            </w:pPr>
            <w:r>
              <w:rPr>
                <w:rFonts w:hint="eastAsia"/>
                <w:b w:val="0"/>
              </w:rPr>
              <w:lastRenderedPageBreak/>
              <w:t>维度</w:t>
            </w:r>
            <w:r>
              <w:rPr>
                <w:rFonts w:hint="eastAsia"/>
                <w:b w:val="0"/>
              </w:rPr>
              <w:t>B </w:t>
            </w:r>
            <w:r>
              <w:rPr>
                <w:rFonts w:hint="eastAsia"/>
                <w:b w:val="0"/>
              </w:rPr>
              <w:t>的综合评分（将您的各项评分累加）</w:t>
            </w:r>
          </w:p>
        </w:tc>
        <w:tc>
          <w:tcPr>
            <w:tcW w:w="1471" w:type="pct"/>
            <w:gridSpan w:val="6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E69F1" w14:textId="77777777" w:rsidR="00E67EDC" w:rsidRDefault="00E67EDC" w:rsidP="00B617D4">
            <w:pPr>
              <w:rPr>
                <w:ins w:id="162" w:author="Microsoft Office User" w:date="2023-10-29T14:23:00Z"/>
              </w:rPr>
            </w:pPr>
            <w:ins w:id="163" w:author="Microsoft Office User" w:date="2023-10-29T14:23:00Z">
              <w:r>
                <w:t xml:space="preserve">                                                / 24</w:t>
              </w:r>
            </w:ins>
          </w:p>
        </w:tc>
      </w:tr>
      <w:tr w:rsidR="00E67EDC" w14:paraId="68266924" w14:textId="77777777" w:rsidTr="00B617D4">
        <w:trPr>
          <w:trHeight w:val="374"/>
          <w:ins w:id="164" w:author="Microsoft Office User" w:date="2023-10-29T14:23:00Z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9044A" w14:textId="77777777" w:rsidR="00E67EDC" w:rsidRDefault="00E67EDC" w:rsidP="00B617D4">
            <w:pPr>
              <w:jc w:val="center"/>
              <w:rPr>
                <w:ins w:id="165" w:author="Microsoft Office User" w:date="2023-10-29T14:23:00Z"/>
                <w:rFonts w:cs="Calibri"/>
              </w:rPr>
            </w:pPr>
            <w:r>
              <w:rPr>
                <w:rFonts w:hint="eastAsia"/>
              </w:rPr>
              <w:t>C: </w:t>
            </w:r>
            <w:r>
              <w:rPr>
                <w:rFonts w:hint="eastAsia"/>
              </w:rPr>
              <w:t>对话参与度</w:t>
            </w:r>
          </w:p>
        </w:tc>
      </w:tr>
      <w:tr w:rsidR="00E67EDC" w14:paraId="4A2C94BC" w14:textId="77777777" w:rsidTr="00B617D4">
        <w:trPr>
          <w:ins w:id="166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C7740" w14:textId="77777777" w:rsidR="00E67EDC" w:rsidRDefault="00E67EDC" w:rsidP="00B617D4">
            <w:pPr>
              <w:rPr>
                <w:ins w:id="167" w:author="Microsoft Office User" w:date="2023-10-29T14:23:00Z"/>
              </w:rPr>
            </w:pPr>
          </w:p>
        </w:tc>
        <w:tc>
          <w:tcPr>
            <w:tcW w:w="297" w:type="pct"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79EAE" w14:textId="77777777" w:rsidR="00E67EDC" w:rsidRDefault="00E67EDC" w:rsidP="00B617D4">
            <w:pPr>
              <w:rPr>
                <w:ins w:id="168" w:author="Microsoft Office User" w:date="2023-10-29T14:23:00Z"/>
              </w:rPr>
            </w:pPr>
            <w:ins w:id="169" w:author="Microsoft Office User" w:date="2023-10-29T14:23:00Z">
              <w:r>
                <w:t>(1)</w:t>
              </w:r>
            </w:ins>
          </w:p>
        </w:tc>
        <w:tc>
          <w:tcPr>
            <w:tcW w:w="225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F372D" w14:textId="77777777" w:rsidR="00E67EDC" w:rsidRDefault="00E67EDC" w:rsidP="00B617D4">
            <w:pPr>
              <w:rPr>
                <w:ins w:id="170" w:author="Microsoft Office User" w:date="2023-10-29T14:23:00Z"/>
              </w:rPr>
            </w:pPr>
            <w:ins w:id="171" w:author="Microsoft Office User" w:date="2023-10-29T14:23:00Z">
              <w:r>
                <w:t>(2)</w:t>
              </w:r>
            </w:ins>
          </w:p>
        </w:tc>
        <w:tc>
          <w:tcPr>
            <w:tcW w:w="211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49B80" w14:textId="77777777" w:rsidR="00E67EDC" w:rsidRDefault="00E67EDC" w:rsidP="00B617D4">
            <w:pPr>
              <w:rPr>
                <w:ins w:id="172" w:author="Microsoft Office User" w:date="2023-10-29T14:23:00Z"/>
              </w:rPr>
            </w:pPr>
            <w:ins w:id="173" w:author="Microsoft Office User" w:date="2023-10-29T14:23:00Z">
              <w:r>
                <w:t>(3)</w:t>
              </w:r>
            </w:ins>
          </w:p>
        </w:tc>
        <w:tc>
          <w:tcPr>
            <w:tcW w:w="211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E7BC2" w14:textId="77777777" w:rsidR="00E67EDC" w:rsidRDefault="00E67EDC" w:rsidP="00B617D4">
            <w:pPr>
              <w:rPr>
                <w:ins w:id="174" w:author="Microsoft Office User" w:date="2023-10-29T14:23:00Z"/>
              </w:rPr>
            </w:pPr>
            <w:ins w:id="175" w:author="Microsoft Office User" w:date="2023-10-29T14:23:00Z">
              <w:r>
                <w:t>(4)</w:t>
              </w:r>
            </w:ins>
          </w:p>
        </w:tc>
        <w:tc>
          <w:tcPr>
            <w:tcW w:w="219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E7780" w14:textId="77777777" w:rsidR="00E67EDC" w:rsidRDefault="00E67EDC" w:rsidP="00B617D4">
            <w:pPr>
              <w:rPr>
                <w:ins w:id="176" w:author="Microsoft Office User" w:date="2023-10-29T14:23:00Z"/>
              </w:rPr>
            </w:pPr>
            <w:ins w:id="177" w:author="Microsoft Office User" w:date="2023-10-29T14:23:00Z">
              <w:r>
                <w:t>(5)</w:t>
              </w:r>
            </w:ins>
          </w:p>
        </w:tc>
        <w:tc>
          <w:tcPr>
            <w:tcW w:w="305" w:type="pct"/>
            <w:tcBorders>
              <w:left w:val="nil"/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B41EB" w14:textId="77777777" w:rsidR="00E67EDC" w:rsidRDefault="00E67EDC" w:rsidP="00B617D4">
            <w:pPr>
              <w:rPr>
                <w:ins w:id="178" w:author="Microsoft Office User" w:date="2023-10-29T14:23:00Z"/>
              </w:rPr>
            </w:pPr>
            <w:ins w:id="179" w:author="Microsoft Office User" w:date="2023-10-29T14:23:00Z">
              <w:r>
                <w:t>(6)</w:t>
              </w:r>
            </w:ins>
          </w:p>
        </w:tc>
      </w:tr>
      <w:tr w:rsidR="00E67EDC" w14:paraId="09D30154" w14:textId="77777777" w:rsidTr="00B617D4">
        <w:trPr>
          <w:ins w:id="180" w:author="Microsoft Office User" w:date="2023-10-29T14:23:00Z"/>
        </w:trPr>
        <w:tc>
          <w:tcPr>
            <w:tcW w:w="10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CB43" w14:textId="77777777" w:rsidR="00E67EDC" w:rsidRDefault="00E67EDC" w:rsidP="00B617D4">
            <w:pPr>
              <w:pStyle w:val="NormalWeb"/>
              <w:rPr>
                <w:ins w:id="181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9.</w:t>
            </w:r>
            <w:r>
              <w:rPr>
                <w:rFonts w:ascii="宋体" w:eastAsia="宋体" w:hAnsi="宋体" w:cs="宋体" w:hint="eastAsia"/>
                <w:b w:val="0"/>
              </w:rPr>
              <w:t>强调有目的的对话对学生学习的重要性，例如，指出学生如何通过有效的对话协同解决问题，或在课程结束时对对话进行反思。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C9073" w14:textId="77777777" w:rsidR="00E67EDC" w:rsidRDefault="00E67EDC" w:rsidP="00B617D4">
            <w:pPr>
              <w:rPr>
                <w:ins w:id="182" w:author="Microsoft Office User" w:date="2023-10-29T14:23:00Z"/>
                <w:rFonts w:ascii="Calibri" w:eastAsia="Calibri" w:hAnsi="Calibri" w:cs="Calibri"/>
              </w:rPr>
            </w:pPr>
            <w:ins w:id="183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E4DB6" w14:textId="77777777" w:rsidR="00E67EDC" w:rsidRDefault="00E67EDC" w:rsidP="00B617D4">
            <w:pPr>
              <w:rPr>
                <w:ins w:id="184" w:author="Microsoft Office User" w:date="2023-10-29T14:23:00Z"/>
                <w:rFonts w:ascii="Calibri" w:eastAsia="Calibri" w:hAnsi="Calibri" w:cs="Calibri"/>
              </w:rPr>
            </w:pPr>
            <w:ins w:id="185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83953" w14:textId="77777777" w:rsidR="00E67EDC" w:rsidRDefault="00E67EDC" w:rsidP="00B617D4">
            <w:pPr>
              <w:rPr>
                <w:ins w:id="186" w:author="Microsoft Office User" w:date="2023-10-29T14:23:00Z"/>
                <w:rFonts w:ascii="Calibri" w:eastAsia="Calibri" w:hAnsi="Calibri" w:cs="Calibri"/>
              </w:rPr>
            </w:pPr>
            <w:ins w:id="187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C08E2" w14:textId="77777777" w:rsidR="00E67EDC" w:rsidRDefault="00E67EDC" w:rsidP="00B617D4">
            <w:pPr>
              <w:rPr>
                <w:ins w:id="188" w:author="Microsoft Office User" w:date="2023-10-29T14:23:00Z"/>
                <w:rFonts w:ascii="Calibri" w:eastAsia="Calibri" w:hAnsi="Calibri" w:cs="Calibri"/>
              </w:rPr>
            </w:pPr>
            <w:ins w:id="189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D96E0" w14:textId="77777777" w:rsidR="00E67EDC" w:rsidRDefault="00E67EDC" w:rsidP="00B617D4">
            <w:pPr>
              <w:rPr>
                <w:ins w:id="190" w:author="Microsoft Office User" w:date="2023-10-29T14:23:00Z"/>
                <w:rFonts w:ascii="Calibri" w:eastAsia="Calibri" w:hAnsi="Calibri" w:cs="Calibri"/>
              </w:rPr>
            </w:pPr>
            <w:ins w:id="191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1E1DF" w14:textId="77777777" w:rsidR="00E67EDC" w:rsidRDefault="00E67EDC" w:rsidP="00B617D4">
            <w:pPr>
              <w:rPr>
                <w:ins w:id="192" w:author="Microsoft Office User" w:date="2023-10-29T14:23:00Z"/>
                <w:rFonts w:ascii="Calibri" w:eastAsia="Calibri" w:hAnsi="Calibri" w:cs="Calibri"/>
              </w:rPr>
            </w:pPr>
            <w:ins w:id="193" w:author="Microsoft Office User" w:date="2023-10-29T14:23:00Z">
              <w:r>
                <w:t>□</w:t>
              </w:r>
            </w:ins>
          </w:p>
        </w:tc>
      </w:tr>
      <w:tr w:rsidR="00E67EDC" w14:paraId="7988C6E7" w14:textId="77777777" w:rsidTr="00B617D4">
        <w:trPr>
          <w:ins w:id="194" w:author="Microsoft Office User" w:date="2023-10-29T14:23:00Z"/>
        </w:trPr>
        <w:tc>
          <w:tcPr>
            <w:tcW w:w="10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6BAC5" w14:textId="77777777" w:rsidR="00E67EDC" w:rsidRDefault="00E67EDC" w:rsidP="00B617D4">
            <w:pPr>
              <w:pStyle w:val="NormalWeb"/>
              <w:rPr>
                <w:ins w:id="195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10.</w:t>
            </w:r>
            <w:r>
              <w:rPr>
                <w:rFonts w:ascii="宋体" w:eastAsia="宋体" w:hAnsi="宋体" w:cs="宋体" w:hint="eastAsia"/>
                <w:b w:val="0"/>
              </w:rPr>
              <w:t>营造信任氛围，使学生感到足够自在，敢于冒险，尝试新事物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80DCD" w14:textId="77777777" w:rsidR="00E67EDC" w:rsidRDefault="00E67EDC" w:rsidP="00B617D4">
            <w:pPr>
              <w:rPr>
                <w:ins w:id="196" w:author="Microsoft Office User" w:date="2023-10-29T14:23:00Z"/>
                <w:rFonts w:ascii="Calibri" w:eastAsia="Calibri" w:hAnsi="Calibri" w:cs="Calibri"/>
              </w:rPr>
            </w:pPr>
            <w:ins w:id="197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66398" w14:textId="77777777" w:rsidR="00E67EDC" w:rsidRDefault="00E67EDC" w:rsidP="00B617D4">
            <w:pPr>
              <w:rPr>
                <w:ins w:id="198" w:author="Microsoft Office User" w:date="2023-10-29T14:23:00Z"/>
                <w:rFonts w:ascii="Calibri" w:eastAsia="Calibri" w:hAnsi="Calibri" w:cs="Calibri"/>
              </w:rPr>
            </w:pPr>
            <w:ins w:id="199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763E8" w14:textId="77777777" w:rsidR="00E67EDC" w:rsidRDefault="00E67EDC" w:rsidP="00B617D4">
            <w:pPr>
              <w:rPr>
                <w:ins w:id="200" w:author="Microsoft Office User" w:date="2023-10-29T14:23:00Z"/>
                <w:rFonts w:ascii="Calibri" w:eastAsia="Calibri" w:hAnsi="Calibri" w:cs="Calibri"/>
              </w:rPr>
            </w:pPr>
            <w:ins w:id="201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0A321" w14:textId="77777777" w:rsidR="00E67EDC" w:rsidRDefault="00E67EDC" w:rsidP="00B617D4">
            <w:pPr>
              <w:rPr>
                <w:ins w:id="202" w:author="Microsoft Office User" w:date="2023-10-29T14:23:00Z"/>
                <w:rFonts w:ascii="Calibri" w:eastAsia="Calibri" w:hAnsi="Calibri" w:cs="Calibri"/>
              </w:rPr>
            </w:pPr>
            <w:ins w:id="203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1FE6" w14:textId="77777777" w:rsidR="00E67EDC" w:rsidRDefault="00E67EDC" w:rsidP="00B617D4">
            <w:pPr>
              <w:rPr>
                <w:ins w:id="204" w:author="Microsoft Office User" w:date="2023-10-29T14:23:00Z"/>
                <w:rFonts w:ascii="Calibri" w:eastAsia="Calibri" w:hAnsi="Calibri" w:cs="Calibri"/>
              </w:rPr>
            </w:pPr>
            <w:ins w:id="205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79E83" w14:textId="77777777" w:rsidR="00E67EDC" w:rsidRDefault="00E67EDC" w:rsidP="00B617D4">
            <w:pPr>
              <w:rPr>
                <w:ins w:id="206" w:author="Microsoft Office User" w:date="2023-10-29T14:23:00Z"/>
                <w:rFonts w:ascii="Calibri" w:eastAsia="Calibri" w:hAnsi="Calibri" w:cs="Calibri"/>
              </w:rPr>
            </w:pPr>
            <w:ins w:id="207" w:author="Microsoft Office User" w:date="2023-10-29T14:23:00Z">
              <w:r>
                <w:t>□</w:t>
              </w:r>
            </w:ins>
          </w:p>
        </w:tc>
      </w:tr>
      <w:tr w:rsidR="00E67EDC" w14:paraId="5C20760B" w14:textId="77777777" w:rsidTr="00B617D4">
        <w:trPr>
          <w:ins w:id="208" w:author="Microsoft Office User" w:date="2023-10-29T14:23:00Z"/>
        </w:trPr>
        <w:tc>
          <w:tcPr>
            <w:tcW w:w="10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3786B" w14:textId="77777777" w:rsidR="00E67EDC" w:rsidRDefault="00E67EDC" w:rsidP="00B617D4">
            <w:pPr>
              <w:pStyle w:val="NormalWeb"/>
              <w:rPr>
                <w:ins w:id="209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11.</w:t>
            </w:r>
            <w:r>
              <w:rPr>
                <w:rFonts w:ascii="MS Gothic" w:eastAsia="MS Gothic" w:hAnsi="MS Gothic" w:cs="MS Gothic" w:hint="eastAsia"/>
                <w:b w:val="0"/>
              </w:rPr>
              <w:t>与学生共同制定并遵守</w:t>
            </w:r>
            <w:r>
              <w:rPr>
                <w:rFonts w:ascii="宋体" w:eastAsia="宋体" w:hAnsi="宋体" w:cs="宋体" w:hint="eastAsia"/>
                <w:b w:val="0"/>
              </w:rPr>
              <w:t>对话的基本规则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F54F3" w14:textId="77777777" w:rsidR="00E67EDC" w:rsidRDefault="00E67EDC" w:rsidP="00B617D4">
            <w:pPr>
              <w:rPr>
                <w:ins w:id="210" w:author="Microsoft Office User" w:date="2023-10-29T14:23:00Z"/>
                <w:rFonts w:ascii="Calibri" w:eastAsia="Calibri" w:hAnsi="Calibri" w:cs="Calibri"/>
              </w:rPr>
            </w:pPr>
            <w:ins w:id="211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AAAF9" w14:textId="77777777" w:rsidR="00E67EDC" w:rsidRDefault="00E67EDC" w:rsidP="00B617D4">
            <w:pPr>
              <w:rPr>
                <w:ins w:id="212" w:author="Microsoft Office User" w:date="2023-10-29T14:23:00Z"/>
                <w:rFonts w:ascii="Calibri" w:eastAsia="Calibri" w:hAnsi="Calibri" w:cs="Calibri"/>
              </w:rPr>
            </w:pPr>
            <w:ins w:id="213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DCAE0" w14:textId="77777777" w:rsidR="00E67EDC" w:rsidRDefault="00E67EDC" w:rsidP="00B617D4">
            <w:pPr>
              <w:rPr>
                <w:ins w:id="214" w:author="Microsoft Office User" w:date="2023-10-29T14:23:00Z"/>
                <w:rFonts w:ascii="Calibri" w:eastAsia="Calibri" w:hAnsi="Calibri" w:cs="Calibri"/>
              </w:rPr>
            </w:pPr>
            <w:ins w:id="215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CEAF5" w14:textId="77777777" w:rsidR="00E67EDC" w:rsidRDefault="00E67EDC" w:rsidP="00B617D4">
            <w:pPr>
              <w:rPr>
                <w:ins w:id="216" w:author="Microsoft Office User" w:date="2023-10-29T14:23:00Z"/>
                <w:rFonts w:ascii="Calibri" w:eastAsia="Calibri" w:hAnsi="Calibri" w:cs="Calibri"/>
              </w:rPr>
            </w:pPr>
            <w:ins w:id="217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EB54F" w14:textId="77777777" w:rsidR="00E67EDC" w:rsidRDefault="00E67EDC" w:rsidP="00B617D4">
            <w:pPr>
              <w:rPr>
                <w:ins w:id="218" w:author="Microsoft Office User" w:date="2023-10-29T14:23:00Z"/>
                <w:rFonts w:ascii="Calibri" w:eastAsia="Calibri" w:hAnsi="Calibri" w:cs="Calibri"/>
              </w:rPr>
            </w:pPr>
            <w:ins w:id="219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E7EBA" w14:textId="77777777" w:rsidR="00E67EDC" w:rsidRDefault="00E67EDC" w:rsidP="00B617D4">
            <w:pPr>
              <w:rPr>
                <w:ins w:id="220" w:author="Microsoft Office User" w:date="2023-10-29T14:23:00Z"/>
                <w:rFonts w:ascii="Calibri" w:eastAsia="Calibri" w:hAnsi="Calibri" w:cs="Calibri"/>
              </w:rPr>
            </w:pPr>
            <w:ins w:id="221" w:author="Microsoft Office User" w:date="2023-10-29T14:23:00Z">
              <w:r>
                <w:t>□</w:t>
              </w:r>
            </w:ins>
          </w:p>
        </w:tc>
      </w:tr>
      <w:tr w:rsidR="00E67EDC" w14:paraId="6DC3FFF8" w14:textId="77777777" w:rsidTr="00B617D4">
        <w:trPr>
          <w:ins w:id="222" w:author="Microsoft Office User" w:date="2023-10-29T14:23:00Z"/>
        </w:trPr>
        <w:tc>
          <w:tcPr>
            <w:tcW w:w="10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D60FB" w14:textId="77777777" w:rsidR="00E67EDC" w:rsidRDefault="00E67EDC" w:rsidP="00B617D4">
            <w:pPr>
              <w:pStyle w:val="NormalWeb"/>
              <w:rPr>
                <w:ins w:id="223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12.</w:t>
            </w:r>
            <w:r>
              <w:rPr>
                <w:rFonts w:ascii="MS Gothic" w:eastAsia="MS Gothic" w:hAnsi="MS Gothic" w:cs="MS Gothic" w:hint="eastAsia"/>
                <w:b w:val="0"/>
              </w:rPr>
              <w:t>确保富有成效的</w:t>
            </w:r>
            <w:r>
              <w:rPr>
                <w:rFonts w:ascii="宋体" w:eastAsia="宋体" w:hAnsi="宋体" w:cs="宋体" w:hint="eastAsia"/>
                <w:b w:val="0"/>
              </w:rPr>
              <w:t>对话贯穿课程的不同阶段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E66FB" w14:textId="77777777" w:rsidR="00E67EDC" w:rsidRDefault="00E67EDC" w:rsidP="00B617D4">
            <w:pPr>
              <w:rPr>
                <w:ins w:id="224" w:author="Microsoft Office User" w:date="2023-10-29T14:23:00Z"/>
                <w:rFonts w:ascii="Calibri" w:eastAsia="Calibri" w:hAnsi="Calibri" w:cs="Calibri"/>
              </w:rPr>
            </w:pPr>
            <w:ins w:id="225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1974E" w14:textId="77777777" w:rsidR="00E67EDC" w:rsidRDefault="00E67EDC" w:rsidP="00B617D4">
            <w:pPr>
              <w:rPr>
                <w:ins w:id="226" w:author="Microsoft Office User" w:date="2023-10-29T14:23:00Z"/>
                <w:rFonts w:ascii="Calibri" w:eastAsia="Calibri" w:hAnsi="Calibri" w:cs="Calibri"/>
              </w:rPr>
            </w:pPr>
            <w:ins w:id="227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6695F" w14:textId="77777777" w:rsidR="00E67EDC" w:rsidRDefault="00E67EDC" w:rsidP="00B617D4">
            <w:pPr>
              <w:rPr>
                <w:ins w:id="228" w:author="Microsoft Office User" w:date="2023-10-29T14:23:00Z"/>
                <w:rFonts w:ascii="Calibri" w:eastAsia="Calibri" w:hAnsi="Calibri" w:cs="Calibri"/>
              </w:rPr>
            </w:pPr>
            <w:ins w:id="229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539C6" w14:textId="77777777" w:rsidR="00E67EDC" w:rsidRDefault="00E67EDC" w:rsidP="00B617D4">
            <w:pPr>
              <w:rPr>
                <w:ins w:id="230" w:author="Microsoft Office User" w:date="2023-10-29T14:23:00Z"/>
                <w:rFonts w:ascii="Calibri" w:eastAsia="Calibri" w:hAnsi="Calibri" w:cs="Calibri"/>
              </w:rPr>
            </w:pPr>
            <w:ins w:id="231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66015" w14:textId="77777777" w:rsidR="00E67EDC" w:rsidRDefault="00E67EDC" w:rsidP="00B617D4">
            <w:pPr>
              <w:rPr>
                <w:ins w:id="232" w:author="Microsoft Office User" w:date="2023-10-29T14:23:00Z"/>
                <w:rFonts w:ascii="Calibri" w:eastAsia="Calibri" w:hAnsi="Calibri" w:cs="Calibri"/>
              </w:rPr>
            </w:pPr>
            <w:ins w:id="233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0E8E8" w14:textId="77777777" w:rsidR="00E67EDC" w:rsidRDefault="00E67EDC" w:rsidP="00B617D4">
            <w:pPr>
              <w:rPr>
                <w:ins w:id="234" w:author="Microsoft Office User" w:date="2023-10-29T14:23:00Z"/>
                <w:rFonts w:ascii="Calibri" w:eastAsia="Calibri" w:hAnsi="Calibri" w:cs="Calibri"/>
              </w:rPr>
            </w:pPr>
            <w:ins w:id="235" w:author="Microsoft Office User" w:date="2023-10-29T14:23:00Z">
              <w:r>
                <w:t>□</w:t>
              </w:r>
            </w:ins>
          </w:p>
        </w:tc>
      </w:tr>
      <w:tr w:rsidR="00E67EDC" w14:paraId="52761653" w14:textId="77777777" w:rsidTr="00B617D4">
        <w:trPr>
          <w:ins w:id="236" w:author="Microsoft Office User" w:date="2023-10-29T14:23:00Z"/>
        </w:trPr>
        <w:tc>
          <w:tcPr>
            <w:tcW w:w="10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FB852" w14:textId="77777777" w:rsidR="00E67EDC" w:rsidRDefault="00E67EDC" w:rsidP="00B617D4">
            <w:pPr>
              <w:pStyle w:val="NormalWeb"/>
              <w:rPr>
                <w:ins w:id="237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13.</w:t>
            </w:r>
            <w:r>
              <w:rPr>
                <w:rFonts w:ascii="MS Gothic" w:eastAsia="MS Gothic" w:hAnsi="MS Gothic" w:cs="MS Gothic" w:hint="eastAsia"/>
                <w:b w:val="0"/>
              </w:rPr>
              <w:t>邀</w:t>
            </w:r>
            <w:r>
              <w:rPr>
                <w:rFonts w:ascii="宋体" w:eastAsia="宋体" w:hAnsi="宋体" w:cs="宋体" w:hint="eastAsia"/>
                <w:b w:val="0"/>
              </w:rPr>
              <w:t>请学生反思对话的质量和效果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ED292" w14:textId="77777777" w:rsidR="00E67EDC" w:rsidRDefault="00E67EDC" w:rsidP="00B617D4">
            <w:pPr>
              <w:rPr>
                <w:ins w:id="238" w:author="Microsoft Office User" w:date="2023-10-29T14:23:00Z"/>
                <w:rFonts w:ascii="Calibri" w:eastAsia="Calibri" w:hAnsi="Calibri" w:cs="Calibri"/>
              </w:rPr>
            </w:pPr>
            <w:ins w:id="239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0E809" w14:textId="77777777" w:rsidR="00E67EDC" w:rsidRDefault="00E67EDC" w:rsidP="00B617D4">
            <w:pPr>
              <w:rPr>
                <w:ins w:id="240" w:author="Microsoft Office User" w:date="2023-10-29T14:23:00Z"/>
                <w:rFonts w:ascii="Calibri" w:eastAsia="Calibri" w:hAnsi="Calibri" w:cs="Calibri"/>
              </w:rPr>
            </w:pPr>
            <w:ins w:id="241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24F34" w14:textId="77777777" w:rsidR="00E67EDC" w:rsidRDefault="00E67EDC" w:rsidP="00B617D4">
            <w:pPr>
              <w:rPr>
                <w:ins w:id="242" w:author="Microsoft Office User" w:date="2023-10-29T14:23:00Z"/>
                <w:rFonts w:ascii="Calibri" w:eastAsia="Calibri" w:hAnsi="Calibri" w:cs="Calibri"/>
              </w:rPr>
            </w:pPr>
            <w:ins w:id="243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53EA1" w14:textId="77777777" w:rsidR="00E67EDC" w:rsidRDefault="00E67EDC" w:rsidP="00B617D4">
            <w:pPr>
              <w:rPr>
                <w:ins w:id="244" w:author="Microsoft Office User" w:date="2023-10-29T14:23:00Z"/>
                <w:rFonts w:ascii="Calibri" w:eastAsia="Calibri" w:hAnsi="Calibri" w:cs="Calibri"/>
              </w:rPr>
            </w:pPr>
            <w:ins w:id="245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07DEE" w14:textId="77777777" w:rsidR="00E67EDC" w:rsidRDefault="00E67EDC" w:rsidP="00B617D4">
            <w:pPr>
              <w:rPr>
                <w:ins w:id="246" w:author="Microsoft Office User" w:date="2023-10-29T14:23:00Z"/>
                <w:rFonts w:ascii="Calibri" w:eastAsia="Calibri" w:hAnsi="Calibri" w:cs="Calibri"/>
              </w:rPr>
            </w:pPr>
            <w:ins w:id="247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BEC53" w14:textId="77777777" w:rsidR="00E67EDC" w:rsidRDefault="00E67EDC" w:rsidP="00B617D4">
            <w:pPr>
              <w:rPr>
                <w:ins w:id="248" w:author="Microsoft Office User" w:date="2023-10-29T14:23:00Z"/>
                <w:rFonts w:ascii="Calibri" w:eastAsia="Calibri" w:hAnsi="Calibri" w:cs="Calibri"/>
              </w:rPr>
            </w:pPr>
            <w:ins w:id="249" w:author="Microsoft Office User" w:date="2023-10-29T14:23:00Z">
              <w:r>
                <w:t>□</w:t>
              </w:r>
            </w:ins>
          </w:p>
        </w:tc>
      </w:tr>
      <w:tr w:rsidR="00E67EDC" w14:paraId="75BC893D" w14:textId="77777777" w:rsidTr="00B617D4">
        <w:trPr>
          <w:ins w:id="250" w:author="Microsoft Office User" w:date="2023-10-29T14:23:00Z"/>
        </w:trPr>
        <w:tc>
          <w:tcPr>
            <w:tcW w:w="10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356C1" w14:textId="77777777" w:rsidR="00E67EDC" w:rsidRDefault="00E67EDC" w:rsidP="00B617D4">
            <w:pPr>
              <w:pStyle w:val="NormalWeb"/>
              <w:rPr>
                <w:ins w:id="251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14.</w:t>
            </w:r>
            <w:r>
              <w:rPr>
                <w:rFonts w:ascii="MS Gothic" w:eastAsia="MS Gothic" w:hAnsi="MS Gothic" w:cs="MS Gothic" w:hint="eastAsia"/>
                <w:b w:val="0"/>
              </w:rPr>
              <w:t>鼓励学生展示他</w:t>
            </w:r>
            <w:r>
              <w:rPr>
                <w:rFonts w:ascii="宋体" w:eastAsia="宋体" w:hAnsi="宋体" w:cs="宋体" w:hint="eastAsia"/>
                <w:b w:val="0"/>
              </w:rPr>
              <w:t>们仔细聆听他人见解的能力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3F379" w14:textId="77777777" w:rsidR="00E67EDC" w:rsidRDefault="00E67EDC" w:rsidP="00B617D4">
            <w:pPr>
              <w:rPr>
                <w:ins w:id="252" w:author="Microsoft Office User" w:date="2023-10-29T14:23:00Z"/>
                <w:rFonts w:ascii="Calibri" w:eastAsia="Calibri" w:hAnsi="Calibri" w:cs="Calibri"/>
              </w:rPr>
            </w:pPr>
            <w:ins w:id="253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015C3" w14:textId="77777777" w:rsidR="00E67EDC" w:rsidRDefault="00E67EDC" w:rsidP="00B617D4">
            <w:pPr>
              <w:rPr>
                <w:ins w:id="254" w:author="Microsoft Office User" w:date="2023-10-29T14:23:00Z"/>
                <w:rFonts w:ascii="Calibri" w:eastAsia="Calibri" w:hAnsi="Calibri" w:cs="Calibri"/>
              </w:rPr>
            </w:pPr>
            <w:ins w:id="255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FCB82" w14:textId="77777777" w:rsidR="00E67EDC" w:rsidRDefault="00E67EDC" w:rsidP="00B617D4">
            <w:pPr>
              <w:rPr>
                <w:ins w:id="256" w:author="Microsoft Office User" w:date="2023-10-29T14:23:00Z"/>
                <w:rFonts w:ascii="Calibri" w:eastAsia="Calibri" w:hAnsi="Calibri" w:cs="Calibri"/>
              </w:rPr>
            </w:pPr>
            <w:ins w:id="257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F02C3" w14:textId="77777777" w:rsidR="00E67EDC" w:rsidRDefault="00E67EDC" w:rsidP="00B617D4">
            <w:pPr>
              <w:rPr>
                <w:ins w:id="258" w:author="Microsoft Office User" w:date="2023-10-29T14:23:00Z"/>
                <w:rFonts w:ascii="Calibri" w:eastAsia="Calibri" w:hAnsi="Calibri" w:cs="Calibri"/>
              </w:rPr>
            </w:pPr>
            <w:ins w:id="259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99FB8" w14:textId="77777777" w:rsidR="00E67EDC" w:rsidRDefault="00E67EDC" w:rsidP="00B617D4">
            <w:pPr>
              <w:rPr>
                <w:ins w:id="260" w:author="Microsoft Office User" w:date="2023-10-29T14:23:00Z"/>
                <w:rFonts w:ascii="Calibri" w:eastAsia="Calibri" w:hAnsi="Calibri" w:cs="Calibri"/>
              </w:rPr>
            </w:pPr>
            <w:ins w:id="261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14E7B" w14:textId="77777777" w:rsidR="00E67EDC" w:rsidRDefault="00E67EDC" w:rsidP="00B617D4">
            <w:pPr>
              <w:rPr>
                <w:ins w:id="262" w:author="Microsoft Office User" w:date="2023-10-29T14:23:00Z"/>
                <w:rFonts w:ascii="Calibri" w:eastAsia="Calibri" w:hAnsi="Calibri" w:cs="Calibri"/>
              </w:rPr>
            </w:pPr>
            <w:ins w:id="263" w:author="Microsoft Office User" w:date="2023-10-29T14:23:00Z">
              <w:r>
                <w:t>□</w:t>
              </w:r>
            </w:ins>
          </w:p>
        </w:tc>
      </w:tr>
      <w:tr w:rsidR="00E67EDC" w14:paraId="651C186C" w14:textId="77777777" w:rsidTr="00B617D4">
        <w:trPr>
          <w:ins w:id="264" w:author="Microsoft Office User" w:date="2023-10-29T14:23:00Z"/>
        </w:trPr>
        <w:tc>
          <w:tcPr>
            <w:tcW w:w="10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9F114" w14:textId="77777777" w:rsidR="00E67EDC" w:rsidRDefault="00E67EDC" w:rsidP="00B617D4">
            <w:pPr>
              <w:pStyle w:val="NormalWeb"/>
              <w:rPr>
                <w:ins w:id="265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15.</w:t>
            </w:r>
            <w:r>
              <w:rPr>
                <w:rFonts w:ascii="MS Gothic" w:eastAsia="MS Gothic" w:hAnsi="MS Gothic" w:cs="MS Gothic" w:hint="eastAsia"/>
                <w:b w:val="0"/>
              </w:rPr>
              <w:t>明确鼓励学生提出他</w:t>
            </w:r>
            <w:r>
              <w:rPr>
                <w:rFonts w:ascii="宋体" w:eastAsia="宋体" w:hAnsi="宋体" w:cs="宋体" w:hint="eastAsia"/>
                <w:b w:val="0"/>
              </w:rPr>
              <w:t>们自己的问题</w:t>
            </w:r>
          </w:p>
        </w:tc>
        <w:tc>
          <w:tcPr>
            <w:tcW w:w="297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2794A" w14:textId="77777777" w:rsidR="00E67EDC" w:rsidRDefault="00E67EDC" w:rsidP="00B617D4">
            <w:pPr>
              <w:rPr>
                <w:ins w:id="266" w:author="Microsoft Office User" w:date="2023-10-29T14:23:00Z"/>
                <w:rFonts w:ascii="Calibri" w:eastAsia="Calibri" w:hAnsi="Calibri" w:cs="Calibri"/>
              </w:rPr>
            </w:pPr>
            <w:ins w:id="267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3CA5F" w14:textId="77777777" w:rsidR="00E67EDC" w:rsidRDefault="00E67EDC" w:rsidP="00B617D4">
            <w:pPr>
              <w:rPr>
                <w:ins w:id="268" w:author="Microsoft Office User" w:date="2023-10-29T14:23:00Z"/>
                <w:rFonts w:ascii="Calibri" w:eastAsia="Calibri" w:hAnsi="Calibri" w:cs="Calibri"/>
              </w:rPr>
            </w:pPr>
            <w:ins w:id="269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78B15" w14:textId="77777777" w:rsidR="00E67EDC" w:rsidRDefault="00E67EDC" w:rsidP="00B617D4">
            <w:pPr>
              <w:rPr>
                <w:ins w:id="270" w:author="Microsoft Office User" w:date="2023-10-29T14:23:00Z"/>
                <w:rFonts w:ascii="Calibri" w:eastAsia="Calibri" w:hAnsi="Calibri" w:cs="Calibri"/>
              </w:rPr>
            </w:pPr>
            <w:ins w:id="271" w:author="Microsoft Office User" w:date="2023-10-29T14:23:00Z">
              <w:r>
                <w:t>□</w:t>
              </w:r>
            </w:ins>
          </w:p>
        </w:tc>
        <w:tc>
          <w:tcPr>
            <w:tcW w:w="211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F8609" w14:textId="77777777" w:rsidR="00E67EDC" w:rsidRDefault="00E67EDC" w:rsidP="00B617D4">
            <w:pPr>
              <w:rPr>
                <w:ins w:id="272" w:author="Microsoft Office User" w:date="2023-10-29T14:23:00Z"/>
                <w:rFonts w:ascii="Calibri" w:eastAsia="Calibri" w:hAnsi="Calibri" w:cs="Calibri"/>
              </w:rPr>
            </w:pPr>
            <w:ins w:id="273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5E635" w14:textId="77777777" w:rsidR="00E67EDC" w:rsidRDefault="00E67EDC" w:rsidP="00B617D4">
            <w:pPr>
              <w:rPr>
                <w:ins w:id="274" w:author="Microsoft Office User" w:date="2023-10-29T14:23:00Z"/>
                <w:rFonts w:ascii="Calibri" w:eastAsia="Calibri" w:hAnsi="Calibri" w:cs="Calibri"/>
              </w:rPr>
            </w:pPr>
            <w:ins w:id="275" w:author="Microsoft Office User" w:date="2023-10-29T14:23:00Z">
              <w:r>
                <w:t>□</w:t>
              </w:r>
            </w:ins>
          </w:p>
        </w:tc>
        <w:tc>
          <w:tcPr>
            <w:tcW w:w="305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380D" w14:textId="77777777" w:rsidR="00E67EDC" w:rsidRDefault="00E67EDC" w:rsidP="00B617D4">
            <w:pPr>
              <w:rPr>
                <w:ins w:id="276" w:author="Microsoft Office User" w:date="2023-10-29T14:23:00Z"/>
                <w:rFonts w:ascii="Calibri" w:eastAsia="Calibri" w:hAnsi="Calibri" w:cs="Calibri"/>
              </w:rPr>
            </w:pPr>
            <w:ins w:id="277" w:author="Microsoft Office User" w:date="2023-10-29T14:23:00Z">
              <w:r>
                <w:t>□</w:t>
              </w:r>
            </w:ins>
          </w:p>
        </w:tc>
      </w:tr>
      <w:tr w:rsidR="00E67EDC" w14:paraId="18AFB192" w14:textId="77777777" w:rsidTr="00B617D4">
        <w:trPr>
          <w:trHeight w:val="420"/>
          <w:ins w:id="278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1CEF0" w14:textId="77777777" w:rsidR="00E67EDC" w:rsidRDefault="00E67EDC" w:rsidP="00B617D4">
            <w:pPr>
              <w:rPr>
                <w:ins w:id="279" w:author="Microsoft Office User" w:date="2023-10-29T14:23:00Z"/>
                <w:rFonts w:cs="Calibri"/>
                <w:b w:val="0"/>
              </w:rPr>
            </w:pPr>
            <w:r>
              <w:rPr>
                <w:rFonts w:hint="eastAsia"/>
                <w:b w:val="0"/>
              </w:rPr>
              <w:t>维度</w:t>
            </w:r>
            <w:r>
              <w:rPr>
                <w:rFonts w:hint="eastAsia"/>
                <w:b w:val="0"/>
              </w:rPr>
              <w:t>C </w:t>
            </w:r>
            <w:r>
              <w:rPr>
                <w:rFonts w:hint="eastAsia"/>
                <w:b w:val="0"/>
              </w:rPr>
              <w:t>的综合评分（将您的各项评分累加）</w:t>
            </w:r>
          </w:p>
        </w:tc>
        <w:tc>
          <w:tcPr>
            <w:tcW w:w="1471" w:type="pct"/>
            <w:gridSpan w:val="6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C8FA6" w14:textId="77777777" w:rsidR="00E67EDC" w:rsidRDefault="00E67EDC" w:rsidP="00B617D4">
            <w:pPr>
              <w:rPr>
                <w:ins w:id="280" w:author="Microsoft Office User" w:date="2023-10-29T14:23:00Z"/>
              </w:rPr>
            </w:pPr>
            <w:ins w:id="281" w:author="Microsoft Office User" w:date="2023-10-29T14:23:00Z">
              <w:r>
                <w:t xml:space="preserve">                                                / 42</w:t>
              </w:r>
            </w:ins>
          </w:p>
        </w:tc>
      </w:tr>
    </w:tbl>
    <w:p w14:paraId="273BE57D" w14:textId="77777777" w:rsidR="00E67EDC" w:rsidRDefault="00E67EDC" w:rsidP="00E67EDC"/>
    <w:p w14:paraId="3FDFAFC5" w14:textId="77777777" w:rsidR="00E67EDC" w:rsidRDefault="00E67EDC" w:rsidP="00E67EDC"/>
    <w:p w14:paraId="0366FDB9" w14:textId="77777777" w:rsidR="00E67EDC" w:rsidRDefault="00E67EDC" w:rsidP="00E67EDC"/>
    <w:p w14:paraId="21205DED" w14:textId="77777777" w:rsidR="00E67EDC" w:rsidRDefault="00E67EDC" w:rsidP="00E67EDC">
      <w:r>
        <w:br w:type="page"/>
      </w:r>
    </w:p>
    <w:p w14:paraId="71C01E04" w14:textId="77777777" w:rsidR="00E67EDC" w:rsidRDefault="00E67EDC" w:rsidP="00E67EDC"/>
    <w:p w14:paraId="724C863F" w14:textId="77777777" w:rsidR="00E67EDC" w:rsidRDefault="00E67EDC" w:rsidP="00E67EDC">
      <w:pPr>
        <w:jc w:val="center"/>
        <w:rPr>
          <w:ins w:id="282" w:author="Microsoft Office User" w:date="2023-10-29T14:23:00Z"/>
          <w:rFonts w:cs="Calibri"/>
        </w:rPr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rPr>
          <w:rFonts w:hint="eastAsia"/>
        </w:rPr>
        <w:t>对话式教学问卷</w:t>
      </w:r>
      <w:r>
        <w:rPr>
          <w:rFonts w:hint="eastAsia"/>
        </w:rPr>
        <w:t>-</w:t>
      </w:r>
      <w:r>
        <w:rPr>
          <w:rFonts w:hint="eastAsia"/>
          <w:lang w:eastAsia="de-DE"/>
        </w:rPr>
        <w:t>学生评价课堂表现</w:t>
      </w:r>
      <w:ins w:id="283" w:author="Microsoft Office User" w:date="2023-10-29T14:23:00Z">
        <w:r>
          <w:rPr>
            <w:rFonts w:cs="Calibri"/>
            <w:vertAlign w:val="superscript"/>
          </w:rPr>
          <w:footnoteReference w:id="1"/>
        </w:r>
      </w:ins>
    </w:p>
    <w:p w14:paraId="7CC71665" w14:textId="77777777" w:rsidR="00E67EDC" w:rsidRDefault="00E67EDC" w:rsidP="00E67EDC">
      <w:pPr>
        <w:rPr>
          <w:ins w:id="285" w:author="Microsoft Office User" w:date="2023-10-29T14:23:00Z"/>
        </w:rPr>
      </w:pPr>
    </w:p>
    <w:p w14:paraId="7CB3161A" w14:textId="77777777" w:rsidR="00E67EDC" w:rsidRDefault="00E67EDC" w:rsidP="00E67EDC">
      <w:pPr>
        <w:rPr>
          <w:b w:val="0"/>
        </w:rPr>
      </w:pPr>
      <w:r>
        <w:rPr>
          <w:rFonts w:hint="eastAsia"/>
          <w:b w:val="0"/>
        </w:rPr>
        <w:t>您对今天的课程有何感想？请在此问卷中记录您对课程的感受，并指出您对以下陈述的认同程度。</w:t>
      </w:r>
    </w:p>
    <w:p w14:paraId="7D63D58F" w14:textId="77777777" w:rsidR="00E67EDC" w:rsidRDefault="00E67EDC" w:rsidP="00E67EDC">
      <w:pPr>
        <w:rPr>
          <w:ins w:id="286" w:author="Microsoft Office User" w:date="2023-10-29T14:23:00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08"/>
        <w:gridCol w:w="854"/>
        <w:gridCol w:w="656"/>
        <w:gridCol w:w="624"/>
        <w:gridCol w:w="624"/>
        <w:gridCol w:w="639"/>
        <w:gridCol w:w="875"/>
      </w:tblGrid>
      <w:tr w:rsidR="00E67EDC" w14:paraId="3DCD55FC" w14:textId="77777777" w:rsidTr="00B617D4">
        <w:trPr>
          <w:ins w:id="287" w:author="Microsoft Office User" w:date="2023-10-29T14:23:00Z"/>
        </w:trPr>
        <w:tc>
          <w:tcPr>
            <w:tcW w:w="35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4C15D" w14:textId="77777777" w:rsidR="00E67EDC" w:rsidRDefault="00E67EDC" w:rsidP="00B617D4"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请根据刚刚上完的课程，考虑以下陈述，并从（</w:t>
            </w:r>
            <w:r>
              <w:rPr>
                <w:rFonts w:hint="eastAsia"/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  <w:r>
              <w:rPr>
                <w:rFonts w:hint="eastAsia"/>
                <w:bCs/>
                <w:lang w:eastAsia="zh-Hans"/>
              </w:rPr>
              <w:t>“完全不同意”</w:t>
            </w:r>
            <w:r>
              <w:rPr>
                <w:rFonts w:hint="eastAsia"/>
                <w:lang w:eastAsia="zh-Hans"/>
              </w:rPr>
              <w:t>到（</w:t>
            </w:r>
            <w:r>
              <w:rPr>
                <w:rFonts w:hint="eastAsia"/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）</w:t>
            </w:r>
            <w:r>
              <w:rPr>
                <w:rFonts w:hint="eastAsia"/>
                <w:bCs/>
                <w:lang w:eastAsia="zh-Hans"/>
              </w:rPr>
              <w:t>“完全同意”</w:t>
            </w:r>
            <w:r>
              <w:rPr>
                <w:rFonts w:hint="eastAsia"/>
                <w:lang w:eastAsia="zh-Hans"/>
              </w:rPr>
              <w:t>之间选择您的同意程度。</w:t>
            </w:r>
          </w:p>
          <w:p w14:paraId="237AF4B6" w14:textId="77777777" w:rsidR="00E67EDC" w:rsidRDefault="00E67EDC" w:rsidP="00B617D4">
            <w:pPr>
              <w:rPr>
                <w:lang w:eastAsia="zh-Hans"/>
              </w:rPr>
            </w:pPr>
          </w:p>
          <w:p w14:paraId="3F0AC18F" w14:textId="77777777" w:rsidR="00E67EDC" w:rsidRDefault="00E67EDC" w:rsidP="00B617D4">
            <w:pPr>
              <w:rPr>
                <w:ins w:id="288" w:author="Microsoft Office User" w:date="2023-10-29T14:23:00Z"/>
                <w:rFonts w:ascii="Calibri" w:eastAsia="Calibri" w:hAnsi="Calibri" w:cs="Calibri"/>
              </w:rPr>
            </w:pPr>
            <w:r>
              <w:rPr>
                <w:rFonts w:hint="eastAsia"/>
                <w:lang w:eastAsia="zh-Hans"/>
              </w:rPr>
              <w:t>在这堂课上，教师</w:t>
            </w:r>
            <w:r>
              <w:rPr>
                <w:rFonts w:hint="eastAsia"/>
                <w:lang w:eastAsia="zh-Hans"/>
              </w:rPr>
              <w:t>...</w:t>
            </w:r>
          </w:p>
        </w:tc>
        <w:tc>
          <w:tcPr>
            <w:tcW w:w="867" w:type="dxa"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063D1" w14:textId="77777777" w:rsidR="00E67EDC" w:rsidRDefault="00E67EDC" w:rsidP="00B617D4">
            <w:pPr>
              <w:rPr>
                <w:ins w:id="289" w:author="Microsoft Office User" w:date="2023-10-29T14:23:00Z"/>
              </w:rPr>
            </w:pPr>
            <w:ins w:id="290" w:author="Microsoft Office User" w:date="2023-10-29T14:23:00Z">
              <w:r>
                <w:t>(1)</w:t>
              </w:r>
            </w:ins>
          </w:p>
          <w:p w14:paraId="7BF20CBC" w14:textId="77777777" w:rsidR="00E67EDC" w:rsidRDefault="00E67EDC" w:rsidP="00B617D4">
            <w:pPr>
              <w:rPr>
                <w:ins w:id="291" w:author="Microsoft Office User" w:date="2023-10-29T14:23:00Z"/>
                <w:rFonts w:cs="Calibri"/>
                <w:sz w:val="12"/>
                <w:szCs w:val="12"/>
              </w:rPr>
            </w:pPr>
            <w:r>
              <w:rPr>
                <w:rFonts w:hint="eastAsia"/>
              </w:rPr>
              <w:t>完全不同意</w:t>
            </w:r>
          </w:p>
        </w:tc>
        <w:tc>
          <w:tcPr>
            <w:tcW w:w="666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F70E6" w14:textId="77777777" w:rsidR="00E67EDC" w:rsidRDefault="00E67EDC" w:rsidP="00B617D4">
            <w:pPr>
              <w:rPr>
                <w:ins w:id="292" w:author="Microsoft Office User" w:date="2023-10-29T14:23:00Z"/>
              </w:rPr>
            </w:pPr>
            <w:ins w:id="293" w:author="Microsoft Office User" w:date="2023-10-29T14:23:00Z">
              <w:r>
                <w:t>(2)</w:t>
              </w:r>
            </w:ins>
          </w:p>
        </w:tc>
        <w:tc>
          <w:tcPr>
            <w:tcW w:w="633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AF0EA" w14:textId="77777777" w:rsidR="00E67EDC" w:rsidRDefault="00E67EDC" w:rsidP="00B617D4">
            <w:pPr>
              <w:rPr>
                <w:ins w:id="294" w:author="Microsoft Office User" w:date="2023-10-29T14:23:00Z"/>
              </w:rPr>
            </w:pPr>
            <w:ins w:id="295" w:author="Microsoft Office User" w:date="2023-10-29T14:23:00Z">
              <w:r>
                <w:t>(3)</w:t>
              </w:r>
            </w:ins>
          </w:p>
        </w:tc>
        <w:tc>
          <w:tcPr>
            <w:tcW w:w="633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8EDD0" w14:textId="77777777" w:rsidR="00E67EDC" w:rsidRDefault="00E67EDC" w:rsidP="00B617D4">
            <w:pPr>
              <w:rPr>
                <w:ins w:id="296" w:author="Microsoft Office User" w:date="2023-10-29T14:23:00Z"/>
              </w:rPr>
            </w:pPr>
            <w:ins w:id="297" w:author="Microsoft Office User" w:date="2023-10-29T14:23:00Z">
              <w:r>
                <w:t>(4)</w:t>
              </w:r>
            </w:ins>
          </w:p>
        </w:tc>
        <w:tc>
          <w:tcPr>
            <w:tcW w:w="648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8363B" w14:textId="77777777" w:rsidR="00E67EDC" w:rsidRDefault="00E67EDC" w:rsidP="00B617D4">
            <w:pPr>
              <w:rPr>
                <w:ins w:id="298" w:author="Microsoft Office User" w:date="2023-10-29T14:23:00Z"/>
              </w:rPr>
            </w:pPr>
            <w:ins w:id="299" w:author="Microsoft Office User" w:date="2023-10-29T14:23:00Z">
              <w:r>
                <w:t>(5)</w:t>
              </w:r>
            </w:ins>
          </w:p>
        </w:tc>
        <w:tc>
          <w:tcPr>
            <w:tcW w:w="887" w:type="dxa"/>
            <w:tcBorders>
              <w:left w:val="nil"/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53E0A" w14:textId="77777777" w:rsidR="00E67EDC" w:rsidRDefault="00E67EDC" w:rsidP="00B617D4">
            <w:pPr>
              <w:rPr>
                <w:ins w:id="300" w:author="Microsoft Office User" w:date="2023-10-29T14:23:00Z"/>
              </w:rPr>
            </w:pPr>
            <w:ins w:id="301" w:author="Microsoft Office User" w:date="2023-10-29T14:23:00Z">
              <w:r>
                <w:t>(6)</w:t>
              </w:r>
            </w:ins>
          </w:p>
          <w:p w14:paraId="68B9DFD8" w14:textId="77777777" w:rsidR="00E67EDC" w:rsidRDefault="00E67EDC" w:rsidP="00B617D4">
            <w:pPr>
              <w:rPr>
                <w:ins w:id="302" w:author="Microsoft Office User" w:date="2023-10-29T14:23:00Z"/>
                <w:rFonts w:cs="Calibri"/>
                <w:sz w:val="12"/>
                <w:szCs w:val="12"/>
              </w:rPr>
            </w:pPr>
            <w:r>
              <w:rPr>
                <w:rFonts w:hint="eastAsia"/>
              </w:rPr>
              <w:t>完全同意</w:t>
            </w:r>
          </w:p>
        </w:tc>
      </w:tr>
      <w:tr w:rsidR="00E67EDC" w14:paraId="06CE4924" w14:textId="77777777" w:rsidTr="00B617D4">
        <w:trPr>
          <w:ins w:id="303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86956" w14:textId="77777777" w:rsidR="00E67EDC" w:rsidRDefault="00E67EDC" w:rsidP="00B617D4">
            <w:pPr>
              <w:rPr>
                <w:ins w:id="304" w:author="Microsoft Office User" w:date="2023-10-29T14:23:00Z"/>
                <w:rFonts w:cs="Calibri"/>
                <w:b w:val="0"/>
              </w:rPr>
            </w:pPr>
            <w:r>
              <w:rPr>
                <w:b w:val="0"/>
              </w:rPr>
              <w:t>1.</w:t>
            </w:r>
            <w:r>
              <w:rPr>
                <w:rFonts w:hint="eastAsia"/>
                <w:b w:val="0"/>
              </w:rPr>
              <w:t>提供了时间让我们提问，以便更好地理解学习目标。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DB1FB" w14:textId="77777777" w:rsidR="00E67EDC" w:rsidRDefault="00E67EDC" w:rsidP="00B617D4">
            <w:pPr>
              <w:rPr>
                <w:ins w:id="305" w:author="Microsoft Office User" w:date="2023-10-29T14:23:00Z"/>
                <w:rFonts w:ascii="Calibri" w:eastAsia="Calibri" w:hAnsi="Calibri" w:cs="Calibri"/>
              </w:rPr>
            </w:pPr>
            <w:ins w:id="306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1A455" w14:textId="77777777" w:rsidR="00E67EDC" w:rsidRDefault="00E67EDC" w:rsidP="00B617D4">
            <w:pPr>
              <w:rPr>
                <w:ins w:id="307" w:author="Microsoft Office User" w:date="2023-10-29T14:23:00Z"/>
                <w:rFonts w:ascii="Calibri" w:eastAsia="Calibri" w:hAnsi="Calibri" w:cs="Calibri"/>
              </w:rPr>
            </w:pPr>
            <w:ins w:id="308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A028E" w14:textId="77777777" w:rsidR="00E67EDC" w:rsidRDefault="00E67EDC" w:rsidP="00B617D4">
            <w:pPr>
              <w:rPr>
                <w:ins w:id="309" w:author="Microsoft Office User" w:date="2023-10-29T14:23:00Z"/>
                <w:rFonts w:ascii="Calibri" w:eastAsia="Calibri" w:hAnsi="Calibri" w:cs="Calibri"/>
              </w:rPr>
            </w:pPr>
            <w:ins w:id="310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0EBD5" w14:textId="77777777" w:rsidR="00E67EDC" w:rsidRDefault="00E67EDC" w:rsidP="00B617D4">
            <w:pPr>
              <w:rPr>
                <w:ins w:id="311" w:author="Microsoft Office User" w:date="2023-10-29T14:23:00Z"/>
                <w:rFonts w:ascii="Calibri" w:eastAsia="Calibri" w:hAnsi="Calibri" w:cs="Calibri"/>
              </w:rPr>
            </w:pPr>
            <w:ins w:id="312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439F2" w14:textId="77777777" w:rsidR="00E67EDC" w:rsidRDefault="00E67EDC" w:rsidP="00B617D4">
            <w:pPr>
              <w:rPr>
                <w:ins w:id="313" w:author="Microsoft Office User" w:date="2023-10-29T14:23:00Z"/>
                <w:rFonts w:ascii="Calibri" w:eastAsia="Calibri" w:hAnsi="Calibri" w:cs="Calibri"/>
              </w:rPr>
            </w:pPr>
            <w:ins w:id="314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FE482" w14:textId="77777777" w:rsidR="00E67EDC" w:rsidRDefault="00E67EDC" w:rsidP="00B617D4">
            <w:pPr>
              <w:rPr>
                <w:ins w:id="315" w:author="Microsoft Office User" w:date="2023-10-29T14:23:00Z"/>
                <w:rFonts w:ascii="Calibri" w:eastAsia="Calibri" w:hAnsi="Calibri" w:cs="Calibri"/>
              </w:rPr>
            </w:pPr>
            <w:ins w:id="316" w:author="Microsoft Office User" w:date="2023-10-29T14:23:00Z">
              <w:r>
                <w:t>□</w:t>
              </w:r>
            </w:ins>
          </w:p>
        </w:tc>
      </w:tr>
      <w:tr w:rsidR="00E67EDC" w14:paraId="72E83866" w14:textId="77777777" w:rsidTr="00B617D4">
        <w:trPr>
          <w:ins w:id="317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88B92" w14:textId="77777777" w:rsidR="00E67EDC" w:rsidRDefault="00E67EDC" w:rsidP="00B617D4">
            <w:pPr>
              <w:rPr>
                <w:ins w:id="318" w:author="Microsoft Office User" w:date="2023-10-29T14:23:00Z"/>
                <w:rFonts w:ascii="Calibri" w:eastAsia="Calibri" w:hAnsi="Calibri" w:cs="Calibri"/>
                <w:b w:val="0"/>
              </w:rPr>
            </w:pPr>
            <w:r>
              <w:rPr>
                <w:b w:val="0"/>
              </w:rPr>
              <w:t>2.</w:t>
            </w:r>
            <w:r>
              <w:rPr>
                <w:rFonts w:hint="eastAsia"/>
                <w:b w:val="0"/>
              </w:rPr>
              <w:t>给予了充分的时间让我们进行</w:t>
            </w:r>
            <w:r>
              <w:rPr>
                <w:rFonts w:hint="eastAsia"/>
                <w:b w:val="0"/>
                <w:lang w:val="en-US"/>
              </w:rPr>
              <w:t>详尽的表达</w:t>
            </w:r>
            <w:r>
              <w:rPr>
                <w:rFonts w:hint="eastAsia"/>
                <w:b w:val="0"/>
              </w:rPr>
              <w:t>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F414C" w14:textId="77777777" w:rsidR="00E67EDC" w:rsidRDefault="00E67EDC" w:rsidP="00B617D4">
            <w:pPr>
              <w:rPr>
                <w:ins w:id="319" w:author="Microsoft Office User" w:date="2023-10-29T14:23:00Z"/>
                <w:rFonts w:ascii="Calibri" w:eastAsia="Calibri" w:hAnsi="Calibri" w:cs="Calibri"/>
              </w:rPr>
            </w:pPr>
            <w:ins w:id="320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8D19C" w14:textId="77777777" w:rsidR="00E67EDC" w:rsidRDefault="00E67EDC" w:rsidP="00B617D4">
            <w:pPr>
              <w:rPr>
                <w:ins w:id="321" w:author="Microsoft Office User" w:date="2023-10-29T14:23:00Z"/>
                <w:rFonts w:ascii="Calibri" w:eastAsia="Calibri" w:hAnsi="Calibri" w:cs="Calibri"/>
              </w:rPr>
            </w:pPr>
            <w:ins w:id="322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E0EB5" w14:textId="77777777" w:rsidR="00E67EDC" w:rsidRDefault="00E67EDC" w:rsidP="00B617D4">
            <w:pPr>
              <w:rPr>
                <w:ins w:id="323" w:author="Microsoft Office User" w:date="2023-10-29T14:23:00Z"/>
                <w:rFonts w:ascii="Calibri" w:eastAsia="Calibri" w:hAnsi="Calibri" w:cs="Calibri"/>
              </w:rPr>
            </w:pPr>
            <w:ins w:id="324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72911" w14:textId="77777777" w:rsidR="00E67EDC" w:rsidRDefault="00E67EDC" w:rsidP="00B617D4">
            <w:pPr>
              <w:rPr>
                <w:ins w:id="325" w:author="Microsoft Office User" w:date="2023-10-29T14:23:00Z"/>
                <w:rFonts w:ascii="Calibri" w:eastAsia="Calibri" w:hAnsi="Calibri" w:cs="Calibri"/>
              </w:rPr>
            </w:pPr>
            <w:ins w:id="326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F5FFF" w14:textId="77777777" w:rsidR="00E67EDC" w:rsidRDefault="00E67EDC" w:rsidP="00B617D4">
            <w:pPr>
              <w:rPr>
                <w:ins w:id="327" w:author="Microsoft Office User" w:date="2023-10-29T14:23:00Z"/>
                <w:rFonts w:ascii="Calibri" w:eastAsia="Calibri" w:hAnsi="Calibri" w:cs="Calibri"/>
              </w:rPr>
            </w:pPr>
            <w:ins w:id="328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285EA" w14:textId="77777777" w:rsidR="00E67EDC" w:rsidRDefault="00E67EDC" w:rsidP="00B617D4">
            <w:pPr>
              <w:rPr>
                <w:ins w:id="329" w:author="Microsoft Office User" w:date="2023-10-29T14:23:00Z"/>
                <w:rFonts w:ascii="Calibri" w:eastAsia="Calibri" w:hAnsi="Calibri" w:cs="Calibri"/>
              </w:rPr>
            </w:pPr>
            <w:ins w:id="330" w:author="Microsoft Office User" w:date="2023-10-29T14:23:00Z">
              <w:r>
                <w:t>□</w:t>
              </w:r>
            </w:ins>
          </w:p>
        </w:tc>
      </w:tr>
      <w:tr w:rsidR="00E67EDC" w14:paraId="4AE9EF4A" w14:textId="77777777" w:rsidTr="00B617D4">
        <w:trPr>
          <w:ins w:id="331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88B74" w14:textId="77777777" w:rsidR="00E67EDC" w:rsidRDefault="00E67EDC" w:rsidP="00B617D4">
            <w:pPr>
              <w:rPr>
                <w:ins w:id="332" w:author="Microsoft Office User" w:date="2023-10-29T14:23:00Z"/>
                <w:rFonts w:ascii="Calibri" w:eastAsia="Calibri" w:hAnsi="Calibri" w:cs="Calibri"/>
                <w:b w:val="0"/>
              </w:rPr>
            </w:pPr>
            <w:r>
              <w:rPr>
                <w:b w:val="0"/>
              </w:rPr>
              <w:t>3.</w:t>
            </w:r>
            <w:r>
              <w:rPr>
                <w:rFonts w:hint="eastAsia"/>
                <w:b w:val="0"/>
              </w:rPr>
              <w:t>提出了开放性问题，并等待我们的回答。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AB849" w14:textId="77777777" w:rsidR="00E67EDC" w:rsidRDefault="00E67EDC" w:rsidP="00B617D4">
            <w:pPr>
              <w:rPr>
                <w:ins w:id="333" w:author="Microsoft Office User" w:date="2023-10-29T14:23:00Z"/>
                <w:rFonts w:ascii="Calibri" w:eastAsia="Calibri" w:hAnsi="Calibri" w:cs="Calibri"/>
              </w:rPr>
            </w:pPr>
            <w:ins w:id="334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C8582" w14:textId="77777777" w:rsidR="00E67EDC" w:rsidRDefault="00E67EDC" w:rsidP="00B617D4">
            <w:pPr>
              <w:rPr>
                <w:ins w:id="335" w:author="Microsoft Office User" w:date="2023-10-29T14:23:00Z"/>
                <w:rFonts w:ascii="Calibri" w:eastAsia="Calibri" w:hAnsi="Calibri" w:cs="Calibri"/>
              </w:rPr>
            </w:pPr>
            <w:ins w:id="336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AC6E2" w14:textId="77777777" w:rsidR="00E67EDC" w:rsidRDefault="00E67EDC" w:rsidP="00B617D4">
            <w:pPr>
              <w:rPr>
                <w:ins w:id="337" w:author="Microsoft Office User" w:date="2023-10-29T14:23:00Z"/>
                <w:rFonts w:ascii="Calibri" w:eastAsia="Calibri" w:hAnsi="Calibri" w:cs="Calibri"/>
              </w:rPr>
            </w:pPr>
            <w:ins w:id="338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CB348" w14:textId="77777777" w:rsidR="00E67EDC" w:rsidRDefault="00E67EDC" w:rsidP="00B617D4">
            <w:pPr>
              <w:rPr>
                <w:ins w:id="339" w:author="Microsoft Office User" w:date="2023-10-29T14:23:00Z"/>
                <w:rFonts w:ascii="Calibri" w:eastAsia="Calibri" w:hAnsi="Calibri" w:cs="Calibri"/>
              </w:rPr>
            </w:pPr>
            <w:ins w:id="340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68946" w14:textId="77777777" w:rsidR="00E67EDC" w:rsidRDefault="00E67EDC" w:rsidP="00B617D4">
            <w:pPr>
              <w:rPr>
                <w:ins w:id="341" w:author="Microsoft Office User" w:date="2023-10-29T14:23:00Z"/>
                <w:rFonts w:ascii="Calibri" w:eastAsia="Calibri" w:hAnsi="Calibri" w:cs="Calibri"/>
              </w:rPr>
            </w:pPr>
            <w:ins w:id="342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D4482" w14:textId="77777777" w:rsidR="00E67EDC" w:rsidRDefault="00E67EDC" w:rsidP="00B617D4">
            <w:pPr>
              <w:rPr>
                <w:ins w:id="343" w:author="Microsoft Office User" w:date="2023-10-29T14:23:00Z"/>
                <w:rFonts w:ascii="Calibri" w:eastAsia="Calibri" w:hAnsi="Calibri" w:cs="Calibri"/>
              </w:rPr>
            </w:pPr>
            <w:ins w:id="344" w:author="Microsoft Office User" w:date="2023-10-29T14:23:00Z">
              <w:r>
                <w:t>□</w:t>
              </w:r>
            </w:ins>
          </w:p>
        </w:tc>
      </w:tr>
      <w:tr w:rsidR="00E67EDC" w14:paraId="7F4155DD" w14:textId="77777777" w:rsidTr="00B617D4">
        <w:trPr>
          <w:ins w:id="345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DCF57" w14:textId="77777777" w:rsidR="00E67EDC" w:rsidRDefault="00E67EDC" w:rsidP="00B617D4">
            <w:pPr>
              <w:rPr>
                <w:ins w:id="346" w:author="Microsoft Office User" w:date="2023-10-29T14:23:00Z"/>
                <w:rFonts w:ascii="Calibri" w:eastAsia="Calibri" w:hAnsi="Calibri" w:cs="Calibri"/>
                <w:b w:val="0"/>
              </w:rPr>
            </w:pPr>
            <w:r>
              <w:rPr>
                <w:b w:val="0"/>
              </w:rPr>
              <w:t>4.</w:t>
            </w:r>
            <w:r>
              <w:rPr>
                <w:rFonts w:hint="eastAsia"/>
                <w:b w:val="0"/>
              </w:rPr>
              <w:t>耐心倾听我们，并以建设性的方式做出回应，包括给予形成性的反馈。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7EDD5" w14:textId="77777777" w:rsidR="00E67EDC" w:rsidRDefault="00E67EDC" w:rsidP="00B617D4">
            <w:pPr>
              <w:rPr>
                <w:ins w:id="347" w:author="Microsoft Office User" w:date="2023-10-29T14:23:00Z"/>
                <w:rFonts w:ascii="Calibri" w:eastAsia="Calibri" w:hAnsi="Calibri" w:cs="Calibri"/>
              </w:rPr>
            </w:pPr>
            <w:ins w:id="348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BEB2D" w14:textId="77777777" w:rsidR="00E67EDC" w:rsidRDefault="00E67EDC" w:rsidP="00B617D4">
            <w:pPr>
              <w:rPr>
                <w:ins w:id="349" w:author="Microsoft Office User" w:date="2023-10-29T14:23:00Z"/>
                <w:rFonts w:ascii="Calibri" w:eastAsia="Calibri" w:hAnsi="Calibri" w:cs="Calibri"/>
              </w:rPr>
            </w:pPr>
            <w:ins w:id="350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A25A4" w14:textId="77777777" w:rsidR="00E67EDC" w:rsidRDefault="00E67EDC" w:rsidP="00B617D4">
            <w:pPr>
              <w:rPr>
                <w:ins w:id="351" w:author="Microsoft Office User" w:date="2023-10-29T14:23:00Z"/>
                <w:rFonts w:ascii="Calibri" w:eastAsia="Calibri" w:hAnsi="Calibri" w:cs="Calibri"/>
              </w:rPr>
            </w:pPr>
            <w:ins w:id="352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2EE01" w14:textId="77777777" w:rsidR="00E67EDC" w:rsidRDefault="00E67EDC" w:rsidP="00B617D4">
            <w:pPr>
              <w:rPr>
                <w:ins w:id="353" w:author="Microsoft Office User" w:date="2023-10-29T14:23:00Z"/>
                <w:rFonts w:ascii="Calibri" w:eastAsia="Calibri" w:hAnsi="Calibri" w:cs="Calibri"/>
              </w:rPr>
            </w:pPr>
            <w:ins w:id="354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165A6" w14:textId="77777777" w:rsidR="00E67EDC" w:rsidRDefault="00E67EDC" w:rsidP="00B617D4">
            <w:pPr>
              <w:rPr>
                <w:ins w:id="355" w:author="Microsoft Office User" w:date="2023-10-29T14:23:00Z"/>
                <w:rFonts w:ascii="Calibri" w:eastAsia="Calibri" w:hAnsi="Calibri" w:cs="Calibri"/>
              </w:rPr>
            </w:pPr>
            <w:ins w:id="356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53726" w14:textId="77777777" w:rsidR="00E67EDC" w:rsidRDefault="00E67EDC" w:rsidP="00B617D4">
            <w:pPr>
              <w:rPr>
                <w:ins w:id="357" w:author="Microsoft Office User" w:date="2023-10-29T14:23:00Z"/>
                <w:rFonts w:ascii="Calibri" w:eastAsia="Calibri" w:hAnsi="Calibri" w:cs="Calibri"/>
              </w:rPr>
            </w:pPr>
            <w:ins w:id="358" w:author="Microsoft Office User" w:date="2023-10-29T14:23:00Z">
              <w:r>
                <w:t>□</w:t>
              </w:r>
            </w:ins>
          </w:p>
        </w:tc>
      </w:tr>
      <w:tr w:rsidR="00E67EDC" w14:paraId="28686DD6" w14:textId="77777777" w:rsidTr="00B617D4">
        <w:trPr>
          <w:ins w:id="359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804CD" w14:textId="77777777" w:rsidR="00E67EDC" w:rsidRDefault="00E67EDC" w:rsidP="00B617D4">
            <w:pPr>
              <w:rPr>
                <w:ins w:id="360" w:author="Microsoft Office User" w:date="2023-10-29T14:23:00Z"/>
                <w:rFonts w:ascii="Calibri" w:eastAsia="Calibri" w:hAnsi="Calibri" w:cs="Calibri"/>
                <w:b w:val="0"/>
              </w:rPr>
            </w:pPr>
            <w:r>
              <w:rPr>
                <w:b w:val="0"/>
              </w:rPr>
              <w:t>5.</w:t>
            </w:r>
            <w:r>
              <w:rPr>
                <w:rFonts w:hint="eastAsia"/>
                <w:b w:val="0"/>
              </w:rPr>
              <w:t>鼓励我们分享自己的想法、观点、思考、兴趣或感受。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CEB09" w14:textId="77777777" w:rsidR="00E67EDC" w:rsidRDefault="00E67EDC" w:rsidP="00B617D4">
            <w:pPr>
              <w:rPr>
                <w:ins w:id="361" w:author="Microsoft Office User" w:date="2023-10-29T14:23:00Z"/>
                <w:rFonts w:ascii="Calibri" w:eastAsia="Calibri" w:hAnsi="Calibri" w:cs="Calibri"/>
              </w:rPr>
            </w:pPr>
            <w:ins w:id="362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1ABD0" w14:textId="77777777" w:rsidR="00E67EDC" w:rsidRDefault="00E67EDC" w:rsidP="00B617D4">
            <w:pPr>
              <w:rPr>
                <w:ins w:id="363" w:author="Microsoft Office User" w:date="2023-10-29T14:23:00Z"/>
                <w:rFonts w:ascii="Calibri" w:eastAsia="Calibri" w:hAnsi="Calibri" w:cs="Calibri"/>
              </w:rPr>
            </w:pPr>
            <w:ins w:id="364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9017B" w14:textId="77777777" w:rsidR="00E67EDC" w:rsidRDefault="00E67EDC" w:rsidP="00B617D4">
            <w:pPr>
              <w:rPr>
                <w:ins w:id="365" w:author="Microsoft Office User" w:date="2023-10-29T14:23:00Z"/>
                <w:rFonts w:ascii="Calibri" w:eastAsia="Calibri" w:hAnsi="Calibri" w:cs="Calibri"/>
              </w:rPr>
            </w:pPr>
            <w:ins w:id="366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AD15B" w14:textId="77777777" w:rsidR="00E67EDC" w:rsidRDefault="00E67EDC" w:rsidP="00B617D4">
            <w:pPr>
              <w:rPr>
                <w:ins w:id="367" w:author="Microsoft Office User" w:date="2023-10-29T14:23:00Z"/>
                <w:rFonts w:ascii="Calibri" w:eastAsia="Calibri" w:hAnsi="Calibri" w:cs="Calibri"/>
              </w:rPr>
            </w:pPr>
            <w:ins w:id="368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6BB2" w14:textId="77777777" w:rsidR="00E67EDC" w:rsidRDefault="00E67EDC" w:rsidP="00B617D4">
            <w:pPr>
              <w:rPr>
                <w:ins w:id="369" w:author="Microsoft Office User" w:date="2023-10-29T14:23:00Z"/>
                <w:rFonts w:ascii="Calibri" w:eastAsia="Calibri" w:hAnsi="Calibri" w:cs="Calibri"/>
              </w:rPr>
            </w:pPr>
            <w:ins w:id="370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66B1F" w14:textId="77777777" w:rsidR="00E67EDC" w:rsidRDefault="00E67EDC" w:rsidP="00B617D4">
            <w:pPr>
              <w:rPr>
                <w:ins w:id="371" w:author="Microsoft Office User" w:date="2023-10-29T14:23:00Z"/>
                <w:rFonts w:ascii="Calibri" w:eastAsia="Calibri" w:hAnsi="Calibri" w:cs="Calibri"/>
              </w:rPr>
            </w:pPr>
            <w:ins w:id="372" w:author="Microsoft Office User" w:date="2023-10-29T14:23:00Z">
              <w:r>
                <w:t>□</w:t>
              </w:r>
            </w:ins>
          </w:p>
        </w:tc>
      </w:tr>
      <w:tr w:rsidR="00E67EDC" w14:paraId="40526478" w14:textId="77777777" w:rsidTr="00B617D4">
        <w:trPr>
          <w:ins w:id="373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A81F5" w14:textId="77777777" w:rsidR="00E67EDC" w:rsidRDefault="00E67EDC" w:rsidP="00B617D4">
            <w:pPr>
              <w:rPr>
                <w:ins w:id="374" w:author="Microsoft Office User" w:date="2023-10-29T14:23:00Z"/>
                <w:rFonts w:ascii="Calibri" w:eastAsia="Calibri" w:hAnsi="Calibri" w:cs="Calibri"/>
                <w:b w:val="0"/>
              </w:rPr>
            </w:pPr>
            <w:r>
              <w:rPr>
                <w:b w:val="0"/>
              </w:rPr>
              <w:t>6.</w:t>
            </w:r>
            <w:r>
              <w:rPr>
                <w:rFonts w:hint="eastAsia"/>
                <w:b w:val="0"/>
              </w:rPr>
              <w:t>邀请我们详细阐述并</w:t>
            </w:r>
            <w:r>
              <w:rPr>
                <w:rFonts w:hint="eastAsia"/>
                <w:b w:val="0"/>
                <w:lang w:val="en-US"/>
              </w:rPr>
              <w:t>补充</w:t>
            </w:r>
            <w:r>
              <w:rPr>
                <w:rFonts w:hint="eastAsia"/>
                <w:b w:val="0"/>
              </w:rPr>
              <w:t>发展自己和他人的想法。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87E54" w14:textId="77777777" w:rsidR="00E67EDC" w:rsidRDefault="00E67EDC" w:rsidP="00B617D4">
            <w:pPr>
              <w:rPr>
                <w:ins w:id="375" w:author="Microsoft Office User" w:date="2023-10-29T14:23:00Z"/>
                <w:rFonts w:ascii="Calibri" w:eastAsia="Calibri" w:hAnsi="Calibri" w:cs="Calibri"/>
              </w:rPr>
            </w:pPr>
            <w:ins w:id="376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32CB1" w14:textId="77777777" w:rsidR="00E67EDC" w:rsidRDefault="00E67EDC" w:rsidP="00B617D4">
            <w:pPr>
              <w:rPr>
                <w:ins w:id="377" w:author="Microsoft Office User" w:date="2023-10-29T14:23:00Z"/>
                <w:rFonts w:ascii="Calibri" w:eastAsia="Calibri" w:hAnsi="Calibri" w:cs="Calibri"/>
              </w:rPr>
            </w:pPr>
            <w:ins w:id="378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6436A" w14:textId="77777777" w:rsidR="00E67EDC" w:rsidRDefault="00E67EDC" w:rsidP="00B617D4">
            <w:pPr>
              <w:rPr>
                <w:ins w:id="379" w:author="Microsoft Office User" w:date="2023-10-29T14:23:00Z"/>
                <w:rFonts w:ascii="Calibri" w:eastAsia="Calibri" w:hAnsi="Calibri" w:cs="Calibri"/>
              </w:rPr>
            </w:pPr>
            <w:ins w:id="380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50D6D" w14:textId="77777777" w:rsidR="00E67EDC" w:rsidRDefault="00E67EDC" w:rsidP="00B617D4">
            <w:pPr>
              <w:rPr>
                <w:ins w:id="381" w:author="Microsoft Office User" w:date="2023-10-29T14:23:00Z"/>
                <w:rFonts w:ascii="Calibri" w:eastAsia="Calibri" w:hAnsi="Calibri" w:cs="Calibri"/>
              </w:rPr>
            </w:pPr>
            <w:ins w:id="382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0F938" w14:textId="77777777" w:rsidR="00E67EDC" w:rsidRDefault="00E67EDC" w:rsidP="00B617D4">
            <w:pPr>
              <w:rPr>
                <w:ins w:id="383" w:author="Microsoft Office User" w:date="2023-10-29T14:23:00Z"/>
                <w:rFonts w:ascii="Calibri" w:eastAsia="Calibri" w:hAnsi="Calibri" w:cs="Calibri"/>
              </w:rPr>
            </w:pPr>
            <w:ins w:id="384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5C564" w14:textId="77777777" w:rsidR="00E67EDC" w:rsidRDefault="00E67EDC" w:rsidP="00B617D4">
            <w:pPr>
              <w:rPr>
                <w:ins w:id="385" w:author="Microsoft Office User" w:date="2023-10-29T14:23:00Z"/>
                <w:rFonts w:ascii="Calibri" w:eastAsia="Calibri" w:hAnsi="Calibri" w:cs="Calibri"/>
              </w:rPr>
            </w:pPr>
            <w:ins w:id="386" w:author="Microsoft Office User" w:date="2023-10-29T14:23:00Z">
              <w:r>
                <w:t>□</w:t>
              </w:r>
            </w:ins>
          </w:p>
        </w:tc>
      </w:tr>
      <w:tr w:rsidR="00E67EDC" w14:paraId="0ECC9DC0" w14:textId="77777777" w:rsidTr="00B617D4">
        <w:trPr>
          <w:ins w:id="387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E532F3" w14:textId="77777777" w:rsidR="00E67EDC" w:rsidRDefault="00E67EDC" w:rsidP="00B617D4">
            <w:pPr>
              <w:rPr>
                <w:ins w:id="388" w:author="Microsoft Office User" w:date="2023-10-29T14:23:00Z"/>
                <w:rFonts w:ascii="Calibri" w:eastAsia="Calibri" w:hAnsi="Calibri" w:cs="Calibri"/>
                <w:b w:val="0"/>
              </w:rPr>
            </w:pPr>
            <w:r>
              <w:rPr>
                <w:b w:val="0"/>
              </w:rPr>
              <w:t>7.</w:t>
            </w:r>
            <w:r>
              <w:rPr>
                <w:rFonts w:hint="eastAsia"/>
                <w:b w:val="0"/>
              </w:rPr>
              <w:t>鼓励我们明确阐述自己的想法和观点。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06892" w14:textId="77777777" w:rsidR="00E67EDC" w:rsidRDefault="00E67EDC" w:rsidP="00B617D4">
            <w:pPr>
              <w:rPr>
                <w:ins w:id="389" w:author="Microsoft Office User" w:date="2023-10-29T14:23:00Z"/>
                <w:rFonts w:ascii="Calibri" w:eastAsia="Calibri" w:hAnsi="Calibri" w:cs="Calibri"/>
              </w:rPr>
            </w:pPr>
            <w:ins w:id="390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89025" w14:textId="77777777" w:rsidR="00E67EDC" w:rsidRDefault="00E67EDC" w:rsidP="00B617D4">
            <w:pPr>
              <w:rPr>
                <w:ins w:id="391" w:author="Microsoft Office User" w:date="2023-10-29T14:23:00Z"/>
                <w:rFonts w:ascii="Calibri" w:eastAsia="Calibri" w:hAnsi="Calibri" w:cs="Calibri"/>
              </w:rPr>
            </w:pPr>
            <w:ins w:id="392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E8C85" w14:textId="77777777" w:rsidR="00E67EDC" w:rsidRDefault="00E67EDC" w:rsidP="00B617D4">
            <w:pPr>
              <w:rPr>
                <w:ins w:id="393" w:author="Microsoft Office User" w:date="2023-10-29T14:23:00Z"/>
                <w:rFonts w:ascii="Calibri" w:eastAsia="Calibri" w:hAnsi="Calibri" w:cs="Calibri"/>
              </w:rPr>
            </w:pPr>
            <w:ins w:id="394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1A32E" w14:textId="77777777" w:rsidR="00E67EDC" w:rsidRDefault="00E67EDC" w:rsidP="00B617D4">
            <w:pPr>
              <w:rPr>
                <w:ins w:id="395" w:author="Microsoft Office User" w:date="2023-10-29T14:23:00Z"/>
                <w:rFonts w:ascii="Calibri" w:eastAsia="Calibri" w:hAnsi="Calibri" w:cs="Calibri"/>
              </w:rPr>
            </w:pPr>
            <w:ins w:id="396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E05E2" w14:textId="77777777" w:rsidR="00E67EDC" w:rsidRDefault="00E67EDC" w:rsidP="00B617D4">
            <w:pPr>
              <w:rPr>
                <w:ins w:id="397" w:author="Microsoft Office User" w:date="2023-10-29T14:23:00Z"/>
                <w:rFonts w:ascii="Calibri" w:eastAsia="Calibri" w:hAnsi="Calibri" w:cs="Calibri"/>
              </w:rPr>
            </w:pPr>
            <w:ins w:id="398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497B3" w14:textId="77777777" w:rsidR="00E67EDC" w:rsidRDefault="00E67EDC" w:rsidP="00B617D4">
            <w:pPr>
              <w:rPr>
                <w:ins w:id="399" w:author="Microsoft Office User" w:date="2023-10-29T14:23:00Z"/>
                <w:rFonts w:ascii="Calibri" w:eastAsia="Calibri" w:hAnsi="Calibri" w:cs="Calibri"/>
              </w:rPr>
            </w:pPr>
            <w:ins w:id="400" w:author="Microsoft Office User" w:date="2023-10-29T14:23:00Z">
              <w:r>
                <w:t>□</w:t>
              </w:r>
            </w:ins>
          </w:p>
        </w:tc>
      </w:tr>
      <w:tr w:rsidR="00E67EDC" w14:paraId="0C707881" w14:textId="77777777" w:rsidTr="00B617D4">
        <w:trPr>
          <w:ins w:id="401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C7BA1" w14:textId="77777777" w:rsidR="00E67EDC" w:rsidRDefault="00E67EDC" w:rsidP="00B617D4">
            <w:pPr>
              <w:rPr>
                <w:ins w:id="402" w:author="Microsoft Office User" w:date="2023-10-29T14:23:00Z"/>
                <w:rFonts w:ascii="Calibri" w:eastAsia="Calibri" w:hAnsi="Calibri" w:cs="Calibri"/>
                <w:b w:val="0"/>
              </w:rPr>
            </w:pPr>
            <w:r>
              <w:rPr>
                <w:b w:val="0"/>
              </w:rPr>
              <w:t>8.</w:t>
            </w:r>
            <w:r>
              <w:rPr>
                <w:rFonts w:hint="eastAsia"/>
                <w:b w:val="0"/>
              </w:rPr>
              <w:t>鼓励我们</w:t>
            </w:r>
            <w:r>
              <w:rPr>
                <w:rFonts w:hint="eastAsia"/>
                <w:b w:val="0"/>
                <w:lang w:val="en-US"/>
              </w:rPr>
              <w:t>以尊重的方式</w:t>
            </w:r>
            <w:r>
              <w:rPr>
                <w:rFonts w:hint="eastAsia"/>
                <w:b w:val="0"/>
              </w:rPr>
              <w:t>挑战、质疑和批判地评价彼此的想法。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FC81F" w14:textId="77777777" w:rsidR="00E67EDC" w:rsidRDefault="00E67EDC" w:rsidP="00B617D4">
            <w:pPr>
              <w:rPr>
                <w:ins w:id="403" w:author="Microsoft Office User" w:date="2023-10-29T14:23:00Z"/>
                <w:rFonts w:ascii="Calibri" w:eastAsia="Calibri" w:hAnsi="Calibri" w:cs="Calibri"/>
              </w:rPr>
            </w:pPr>
            <w:ins w:id="404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D3808" w14:textId="77777777" w:rsidR="00E67EDC" w:rsidRDefault="00E67EDC" w:rsidP="00B617D4">
            <w:pPr>
              <w:rPr>
                <w:ins w:id="405" w:author="Microsoft Office User" w:date="2023-10-29T14:23:00Z"/>
                <w:rFonts w:ascii="Calibri" w:eastAsia="Calibri" w:hAnsi="Calibri" w:cs="Calibri"/>
              </w:rPr>
            </w:pPr>
            <w:ins w:id="406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B84F7" w14:textId="77777777" w:rsidR="00E67EDC" w:rsidRDefault="00E67EDC" w:rsidP="00B617D4">
            <w:pPr>
              <w:rPr>
                <w:ins w:id="407" w:author="Microsoft Office User" w:date="2023-10-29T14:23:00Z"/>
                <w:rFonts w:ascii="Calibri" w:eastAsia="Calibri" w:hAnsi="Calibri" w:cs="Calibri"/>
              </w:rPr>
            </w:pPr>
            <w:ins w:id="408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8CD87" w14:textId="77777777" w:rsidR="00E67EDC" w:rsidRDefault="00E67EDC" w:rsidP="00B617D4">
            <w:pPr>
              <w:rPr>
                <w:ins w:id="409" w:author="Microsoft Office User" w:date="2023-10-29T14:23:00Z"/>
                <w:rFonts w:ascii="Calibri" w:eastAsia="Calibri" w:hAnsi="Calibri" w:cs="Calibri"/>
              </w:rPr>
            </w:pPr>
            <w:ins w:id="410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166B1" w14:textId="77777777" w:rsidR="00E67EDC" w:rsidRDefault="00E67EDC" w:rsidP="00B617D4">
            <w:pPr>
              <w:rPr>
                <w:ins w:id="411" w:author="Microsoft Office User" w:date="2023-10-29T14:23:00Z"/>
                <w:rFonts w:ascii="Calibri" w:eastAsia="Calibri" w:hAnsi="Calibri" w:cs="Calibri"/>
              </w:rPr>
            </w:pPr>
            <w:ins w:id="412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D8C69" w14:textId="77777777" w:rsidR="00E67EDC" w:rsidRDefault="00E67EDC" w:rsidP="00B617D4">
            <w:pPr>
              <w:rPr>
                <w:ins w:id="413" w:author="Microsoft Office User" w:date="2023-10-29T14:23:00Z"/>
                <w:rFonts w:ascii="Calibri" w:eastAsia="Calibri" w:hAnsi="Calibri" w:cs="Calibri"/>
              </w:rPr>
            </w:pPr>
            <w:ins w:id="414" w:author="Microsoft Office User" w:date="2023-10-29T14:23:00Z">
              <w:r>
                <w:t>□</w:t>
              </w:r>
            </w:ins>
          </w:p>
        </w:tc>
      </w:tr>
    </w:tbl>
    <w:p w14:paraId="51CBB6F7" w14:textId="77777777" w:rsidR="00E67EDC" w:rsidRDefault="00E67EDC" w:rsidP="00E67EDC">
      <w:pPr>
        <w:rPr>
          <w:ins w:id="415" w:author="Microsoft Office User" w:date="2023-10-29T14:23:00Z"/>
        </w:rPr>
      </w:pPr>
    </w:p>
    <w:p w14:paraId="0F371439" w14:textId="77777777" w:rsidR="00E67EDC" w:rsidRDefault="00E67EDC" w:rsidP="00E67EDC"/>
    <w:p w14:paraId="4F0F9729" w14:textId="77777777" w:rsidR="00E67EDC" w:rsidRDefault="00E67EDC" w:rsidP="00E67EDC"/>
    <w:p w14:paraId="2426F289" w14:textId="77777777" w:rsidR="00E67EDC" w:rsidRDefault="00E67EDC" w:rsidP="00E67EDC"/>
    <w:p w14:paraId="0533482A" w14:textId="77777777" w:rsidR="00E67EDC" w:rsidRDefault="00E67EDC" w:rsidP="00E67EDC"/>
    <w:p w14:paraId="1B64374C" w14:textId="77777777" w:rsidR="00E67EDC" w:rsidRDefault="00E67EDC" w:rsidP="00E67EDC">
      <w:pPr>
        <w:rPr>
          <w:ins w:id="416" w:author="Microsoft Office User" w:date="2023-10-29T14:23:00Z"/>
        </w:rPr>
      </w:pPr>
    </w:p>
    <w:p w14:paraId="6EAA0F63" w14:textId="77777777" w:rsidR="00E67EDC" w:rsidRDefault="00E67EDC" w:rsidP="00E67EDC">
      <w:pPr>
        <w:rPr>
          <w:ins w:id="417" w:author="Microsoft Office User" w:date="2023-10-29T14:23:00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08"/>
        <w:gridCol w:w="854"/>
        <w:gridCol w:w="656"/>
        <w:gridCol w:w="624"/>
        <w:gridCol w:w="624"/>
        <w:gridCol w:w="639"/>
        <w:gridCol w:w="875"/>
      </w:tblGrid>
      <w:tr w:rsidR="00E67EDC" w14:paraId="6F4E9E36" w14:textId="77777777" w:rsidTr="00B617D4">
        <w:trPr>
          <w:ins w:id="418" w:author="Microsoft Office User" w:date="2023-10-29T14:23:00Z"/>
        </w:trPr>
        <w:tc>
          <w:tcPr>
            <w:tcW w:w="35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D2C53" w14:textId="77777777" w:rsidR="00E67EDC" w:rsidRDefault="00E67EDC" w:rsidP="00B617D4">
            <w:pPr>
              <w:rPr>
                <w:rFonts w:ascii="Calibri" w:eastAsia="Calibri" w:hAnsi="Calibri"/>
              </w:rPr>
            </w:pPr>
            <w:r>
              <w:rPr>
                <w:rFonts w:hint="eastAsia"/>
                <w:lang w:eastAsia="zh-Hans"/>
              </w:rPr>
              <w:lastRenderedPageBreak/>
              <w:t>请根据刚刚上完的课程，考虑以下陈述，并从（</w:t>
            </w:r>
            <w:r>
              <w:rPr>
                <w:rFonts w:hint="eastAsia"/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  <w:r>
              <w:rPr>
                <w:rFonts w:hint="eastAsia"/>
                <w:bCs/>
                <w:lang w:eastAsia="zh-Hans"/>
              </w:rPr>
              <w:t>“完全不同意”</w:t>
            </w:r>
            <w:r>
              <w:rPr>
                <w:rFonts w:hint="eastAsia"/>
                <w:lang w:eastAsia="zh-Hans"/>
              </w:rPr>
              <w:t>到（</w:t>
            </w:r>
            <w:r>
              <w:rPr>
                <w:rFonts w:hint="eastAsia"/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）</w:t>
            </w:r>
            <w:r>
              <w:rPr>
                <w:rFonts w:hint="eastAsia"/>
                <w:bCs/>
                <w:lang w:eastAsia="zh-Hans"/>
              </w:rPr>
              <w:t>“完全同意”</w:t>
            </w:r>
            <w:r>
              <w:rPr>
                <w:rFonts w:hint="eastAsia"/>
                <w:lang w:eastAsia="zh-Hans"/>
              </w:rPr>
              <w:t>之间选择您的同意程度。</w:t>
            </w:r>
          </w:p>
          <w:p w14:paraId="333A1A3C" w14:textId="77777777" w:rsidR="00E67EDC" w:rsidRDefault="00E67EDC" w:rsidP="00B617D4">
            <w:pPr>
              <w:rPr>
                <w:ins w:id="419" w:author="Microsoft Office User" w:date="2023-10-29T14:23:00Z"/>
                <w:rFonts w:cs="Calibri"/>
              </w:rPr>
            </w:pPr>
            <w:r>
              <w:rPr>
                <w:rFonts w:hint="eastAsia"/>
              </w:rPr>
              <w:t>在这堂课上，教师</w:t>
            </w:r>
            <w:r>
              <w:rPr>
                <w:rFonts w:hint="eastAsia"/>
              </w:rPr>
              <w:t>...</w:t>
            </w:r>
          </w:p>
        </w:tc>
        <w:tc>
          <w:tcPr>
            <w:tcW w:w="867" w:type="dxa"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D3E78" w14:textId="77777777" w:rsidR="00E67EDC" w:rsidRDefault="00E67EDC" w:rsidP="00B617D4">
            <w:pPr>
              <w:rPr>
                <w:ins w:id="420" w:author="Microsoft Office User" w:date="2023-10-29T14:23:00Z"/>
              </w:rPr>
            </w:pPr>
            <w:ins w:id="421" w:author="Microsoft Office User" w:date="2023-10-29T14:23:00Z">
              <w:r>
                <w:t>(1)</w:t>
              </w:r>
            </w:ins>
          </w:p>
          <w:p w14:paraId="32227728" w14:textId="77777777" w:rsidR="00E67EDC" w:rsidRDefault="00E67EDC" w:rsidP="00B617D4">
            <w:pPr>
              <w:rPr>
                <w:ins w:id="422" w:author="Microsoft Office User" w:date="2023-10-29T14:23:00Z"/>
                <w:rFonts w:cs="Calibri"/>
                <w:sz w:val="12"/>
                <w:szCs w:val="12"/>
              </w:rPr>
            </w:pPr>
            <w:r>
              <w:rPr>
                <w:rFonts w:hint="eastAsia"/>
              </w:rPr>
              <w:t>完全不同意</w:t>
            </w:r>
          </w:p>
        </w:tc>
        <w:tc>
          <w:tcPr>
            <w:tcW w:w="666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21325" w14:textId="77777777" w:rsidR="00E67EDC" w:rsidRDefault="00E67EDC" w:rsidP="00B617D4">
            <w:pPr>
              <w:rPr>
                <w:ins w:id="423" w:author="Microsoft Office User" w:date="2023-10-29T14:23:00Z"/>
              </w:rPr>
            </w:pPr>
            <w:ins w:id="424" w:author="Microsoft Office User" w:date="2023-10-29T14:23:00Z">
              <w:r>
                <w:t>(2)</w:t>
              </w:r>
            </w:ins>
          </w:p>
        </w:tc>
        <w:tc>
          <w:tcPr>
            <w:tcW w:w="633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55592" w14:textId="77777777" w:rsidR="00E67EDC" w:rsidRDefault="00E67EDC" w:rsidP="00B617D4">
            <w:pPr>
              <w:rPr>
                <w:ins w:id="425" w:author="Microsoft Office User" w:date="2023-10-29T14:23:00Z"/>
              </w:rPr>
            </w:pPr>
            <w:ins w:id="426" w:author="Microsoft Office User" w:date="2023-10-29T14:23:00Z">
              <w:r>
                <w:t>(3)</w:t>
              </w:r>
            </w:ins>
          </w:p>
        </w:tc>
        <w:tc>
          <w:tcPr>
            <w:tcW w:w="633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0A7DD" w14:textId="77777777" w:rsidR="00E67EDC" w:rsidRDefault="00E67EDC" w:rsidP="00B617D4">
            <w:pPr>
              <w:rPr>
                <w:ins w:id="427" w:author="Microsoft Office User" w:date="2023-10-29T14:23:00Z"/>
              </w:rPr>
            </w:pPr>
            <w:ins w:id="428" w:author="Microsoft Office User" w:date="2023-10-29T14:23:00Z">
              <w:r>
                <w:t>(4)</w:t>
              </w:r>
            </w:ins>
          </w:p>
        </w:tc>
        <w:tc>
          <w:tcPr>
            <w:tcW w:w="648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4C3B9" w14:textId="77777777" w:rsidR="00E67EDC" w:rsidRDefault="00E67EDC" w:rsidP="00B617D4">
            <w:pPr>
              <w:rPr>
                <w:ins w:id="429" w:author="Microsoft Office User" w:date="2023-10-29T14:23:00Z"/>
              </w:rPr>
            </w:pPr>
            <w:ins w:id="430" w:author="Microsoft Office User" w:date="2023-10-29T14:23:00Z">
              <w:r>
                <w:t>(5)</w:t>
              </w:r>
            </w:ins>
          </w:p>
        </w:tc>
        <w:tc>
          <w:tcPr>
            <w:tcW w:w="887" w:type="dxa"/>
            <w:tcBorders>
              <w:left w:val="nil"/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53C30" w14:textId="77777777" w:rsidR="00E67EDC" w:rsidRDefault="00E67EDC" w:rsidP="00B617D4">
            <w:pPr>
              <w:rPr>
                <w:ins w:id="431" w:author="Microsoft Office User" w:date="2023-10-29T14:23:00Z"/>
              </w:rPr>
            </w:pPr>
            <w:ins w:id="432" w:author="Microsoft Office User" w:date="2023-10-29T14:23:00Z">
              <w:r>
                <w:t>(6)</w:t>
              </w:r>
            </w:ins>
          </w:p>
          <w:p w14:paraId="5772EF2E" w14:textId="77777777" w:rsidR="00E67EDC" w:rsidRDefault="00E67EDC" w:rsidP="00B617D4">
            <w:pPr>
              <w:rPr>
                <w:ins w:id="433" w:author="Microsoft Office User" w:date="2023-10-29T14:23:00Z"/>
                <w:rFonts w:cs="Calibri"/>
                <w:sz w:val="12"/>
                <w:szCs w:val="12"/>
              </w:rPr>
            </w:pPr>
            <w:r>
              <w:rPr>
                <w:rFonts w:hint="eastAsia"/>
              </w:rPr>
              <w:t>完全同意</w:t>
            </w:r>
          </w:p>
        </w:tc>
      </w:tr>
      <w:tr w:rsidR="00E67EDC" w14:paraId="76B0BA16" w14:textId="77777777" w:rsidTr="00B617D4">
        <w:trPr>
          <w:ins w:id="434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86A0A" w14:textId="77777777" w:rsidR="00E67EDC" w:rsidRDefault="00E67EDC" w:rsidP="00B617D4">
            <w:pPr>
              <w:rPr>
                <w:ins w:id="435" w:author="Microsoft Office User" w:date="2023-10-29T14:23:00Z"/>
                <w:b w:val="0"/>
              </w:rPr>
            </w:pPr>
            <w:r>
              <w:rPr>
                <w:b w:val="0"/>
              </w:rPr>
              <w:t>9.</w:t>
            </w:r>
            <w:r>
              <w:rPr>
                <w:b w:val="0"/>
              </w:rPr>
              <w:t>强调有目的的对话对</w:t>
            </w:r>
            <w:r>
              <w:rPr>
                <w:rFonts w:hint="eastAsia"/>
                <w:b w:val="0"/>
                <w:lang w:val="en-US" w:eastAsia="zh-Hans"/>
              </w:rPr>
              <w:t>我们</w:t>
            </w:r>
            <w:r>
              <w:rPr>
                <w:b w:val="0"/>
              </w:rPr>
              <w:t>学习的重要性，例如，</w:t>
            </w:r>
            <w:r>
              <w:rPr>
                <w:rFonts w:hint="eastAsia"/>
                <w:b w:val="0"/>
                <w:lang w:val="en-US" w:eastAsia="zh-Hans"/>
              </w:rPr>
              <w:t>通过评论我们</w:t>
            </w:r>
            <w:r>
              <w:rPr>
                <w:b w:val="0"/>
              </w:rPr>
              <w:t>如何通过有效的对话协同解决问题，或在课程结束时对对话进行反思。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8D52D" w14:textId="77777777" w:rsidR="00E67EDC" w:rsidRDefault="00E67EDC" w:rsidP="00B617D4">
            <w:pPr>
              <w:rPr>
                <w:ins w:id="436" w:author="Microsoft Office User" w:date="2023-10-29T14:23:00Z"/>
                <w:rFonts w:ascii="Calibri" w:eastAsia="Calibri" w:hAnsi="Calibri" w:cs="Calibri"/>
              </w:rPr>
            </w:pPr>
            <w:ins w:id="437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70D7F" w14:textId="77777777" w:rsidR="00E67EDC" w:rsidRDefault="00E67EDC" w:rsidP="00B617D4">
            <w:pPr>
              <w:rPr>
                <w:ins w:id="438" w:author="Microsoft Office User" w:date="2023-10-29T14:23:00Z"/>
                <w:rFonts w:ascii="Calibri" w:eastAsia="Calibri" w:hAnsi="Calibri" w:cs="Calibri"/>
              </w:rPr>
            </w:pPr>
            <w:ins w:id="439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D7511" w14:textId="77777777" w:rsidR="00E67EDC" w:rsidRDefault="00E67EDC" w:rsidP="00B617D4">
            <w:pPr>
              <w:rPr>
                <w:ins w:id="440" w:author="Microsoft Office User" w:date="2023-10-29T14:23:00Z"/>
                <w:rFonts w:ascii="Calibri" w:eastAsia="Calibri" w:hAnsi="Calibri" w:cs="Calibri"/>
              </w:rPr>
            </w:pPr>
            <w:ins w:id="441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0BBEF" w14:textId="77777777" w:rsidR="00E67EDC" w:rsidRDefault="00E67EDC" w:rsidP="00B617D4">
            <w:pPr>
              <w:rPr>
                <w:ins w:id="442" w:author="Microsoft Office User" w:date="2023-10-29T14:23:00Z"/>
                <w:rFonts w:ascii="Calibri" w:eastAsia="Calibri" w:hAnsi="Calibri" w:cs="Calibri"/>
              </w:rPr>
            </w:pPr>
            <w:ins w:id="443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6807D" w14:textId="77777777" w:rsidR="00E67EDC" w:rsidRDefault="00E67EDC" w:rsidP="00B617D4">
            <w:pPr>
              <w:rPr>
                <w:ins w:id="444" w:author="Microsoft Office User" w:date="2023-10-29T14:23:00Z"/>
                <w:rFonts w:ascii="Calibri" w:eastAsia="Calibri" w:hAnsi="Calibri" w:cs="Calibri"/>
              </w:rPr>
            </w:pPr>
            <w:ins w:id="445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C0BE1" w14:textId="77777777" w:rsidR="00E67EDC" w:rsidRDefault="00E67EDC" w:rsidP="00B617D4">
            <w:pPr>
              <w:rPr>
                <w:ins w:id="446" w:author="Microsoft Office User" w:date="2023-10-29T14:23:00Z"/>
                <w:rFonts w:ascii="Calibri" w:eastAsia="Calibri" w:hAnsi="Calibri" w:cs="Calibri"/>
              </w:rPr>
            </w:pPr>
            <w:ins w:id="447" w:author="Microsoft Office User" w:date="2023-10-29T14:23:00Z">
              <w:r>
                <w:t>□</w:t>
              </w:r>
            </w:ins>
          </w:p>
        </w:tc>
      </w:tr>
      <w:tr w:rsidR="00E67EDC" w14:paraId="041A8D90" w14:textId="77777777" w:rsidTr="00B617D4">
        <w:trPr>
          <w:ins w:id="448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FC7DD" w14:textId="77777777" w:rsidR="00E67EDC" w:rsidRDefault="00E67EDC" w:rsidP="00B617D4">
            <w:pPr>
              <w:rPr>
                <w:ins w:id="449" w:author="Microsoft Office User" w:date="2023-10-29T14:23:00Z"/>
                <w:b w:val="0"/>
              </w:rPr>
            </w:pPr>
            <w:r>
              <w:rPr>
                <w:b w:val="0"/>
              </w:rPr>
              <w:t>10.</w:t>
            </w:r>
            <w:r>
              <w:rPr>
                <w:rFonts w:hint="eastAsia"/>
                <w:b w:val="0"/>
              </w:rPr>
              <w:t>创造了一种信任的氛围，让我们感到足够自在，可以冒险或尝试新事物。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35C73" w14:textId="77777777" w:rsidR="00E67EDC" w:rsidRDefault="00E67EDC" w:rsidP="00B617D4">
            <w:pPr>
              <w:rPr>
                <w:ins w:id="450" w:author="Microsoft Office User" w:date="2023-10-29T14:23:00Z"/>
                <w:rFonts w:ascii="Calibri" w:eastAsia="Calibri" w:hAnsi="Calibri" w:cs="Calibri"/>
              </w:rPr>
            </w:pPr>
            <w:ins w:id="451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E88A9" w14:textId="77777777" w:rsidR="00E67EDC" w:rsidRDefault="00E67EDC" w:rsidP="00B617D4">
            <w:pPr>
              <w:rPr>
                <w:ins w:id="452" w:author="Microsoft Office User" w:date="2023-10-29T14:23:00Z"/>
                <w:rFonts w:ascii="Calibri" w:eastAsia="Calibri" w:hAnsi="Calibri" w:cs="Calibri"/>
              </w:rPr>
            </w:pPr>
            <w:ins w:id="453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D8FEB" w14:textId="77777777" w:rsidR="00E67EDC" w:rsidRDefault="00E67EDC" w:rsidP="00B617D4">
            <w:pPr>
              <w:rPr>
                <w:ins w:id="454" w:author="Microsoft Office User" w:date="2023-10-29T14:23:00Z"/>
                <w:rFonts w:ascii="Calibri" w:eastAsia="Calibri" w:hAnsi="Calibri" w:cs="Calibri"/>
              </w:rPr>
            </w:pPr>
            <w:ins w:id="455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6D9A6" w14:textId="77777777" w:rsidR="00E67EDC" w:rsidRDefault="00E67EDC" w:rsidP="00B617D4">
            <w:pPr>
              <w:rPr>
                <w:ins w:id="456" w:author="Microsoft Office User" w:date="2023-10-29T14:23:00Z"/>
                <w:rFonts w:ascii="Calibri" w:eastAsia="Calibri" w:hAnsi="Calibri" w:cs="Calibri"/>
              </w:rPr>
            </w:pPr>
            <w:ins w:id="457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8A6BE" w14:textId="77777777" w:rsidR="00E67EDC" w:rsidRDefault="00E67EDC" w:rsidP="00B617D4">
            <w:pPr>
              <w:rPr>
                <w:ins w:id="458" w:author="Microsoft Office User" w:date="2023-10-29T14:23:00Z"/>
                <w:rFonts w:ascii="Calibri" w:eastAsia="Calibri" w:hAnsi="Calibri" w:cs="Calibri"/>
              </w:rPr>
            </w:pPr>
            <w:ins w:id="459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1C760" w14:textId="77777777" w:rsidR="00E67EDC" w:rsidRDefault="00E67EDC" w:rsidP="00B617D4">
            <w:pPr>
              <w:rPr>
                <w:ins w:id="460" w:author="Microsoft Office User" w:date="2023-10-29T14:23:00Z"/>
                <w:rFonts w:ascii="Calibri" w:eastAsia="Calibri" w:hAnsi="Calibri" w:cs="Calibri"/>
              </w:rPr>
            </w:pPr>
            <w:ins w:id="461" w:author="Microsoft Office User" w:date="2023-10-29T14:23:00Z">
              <w:r>
                <w:t>□</w:t>
              </w:r>
            </w:ins>
          </w:p>
        </w:tc>
      </w:tr>
      <w:tr w:rsidR="00E67EDC" w14:paraId="29298AE5" w14:textId="77777777" w:rsidTr="00B617D4">
        <w:trPr>
          <w:ins w:id="462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57F12" w14:textId="77777777" w:rsidR="00E67EDC" w:rsidRDefault="00E67EDC" w:rsidP="00B617D4">
            <w:pPr>
              <w:rPr>
                <w:ins w:id="463" w:author="Microsoft Office User" w:date="2023-10-29T14:23:00Z"/>
                <w:b w:val="0"/>
              </w:rPr>
            </w:pPr>
            <w:r>
              <w:rPr>
                <w:b w:val="0"/>
              </w:rPr>
              <w:t>11.</w:t>
            </w:r>
            <w:r>
              <w:rPr>
                <w:rFonts w:hint="eastAsia"/>
                <w:b w:val="0"/>
              </w:rPr>
              <w:t>让我们共同制定并遵守对话的基本规则。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87A08" w14:textId="77777777" w:rsidR="00E67EDC" w:rsidRDefault="00E67EDC" w:rsidP="00B617D4">
            <w:pPr>
              <w:rPr>
                <w:ins w:id="464" w:author="Microsoft Office User" w:date="2023-10-29T14:23:00Z"/>
                <w:rFonts w:ascii="Calibri" w:eastAsia="Calibri" w:hAnsi="Calibri" w:cs="Calibri"/>
              </w:rPr>
            </w:pPr>
            <w:ins w:id="465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E49FE" w14:textId="77777777" w:rsidR="00E67EDC" w:rsidRDefault="00E67EDC" w:rsidP="00B617D4">
            <w:pPr>
              <w:rPr>
                <w:ins w:id="466" w:author="Microsoft Office User" w:date="2023-10-29T14:23:00Z"/>
                <w:rFonts w:ascii="Calibri" w:eastAsia="Calibri" w:hAnsi="Calibri" w:cs="Calibri"/>
              </w:rPr>
            </w:pPr>
            <w:ins w:id="467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95AE2" w14:textId="77777777" w:rsidR="00E67EDC" w:rsidRDefault="00E67EDC" w:rsidP="00B617D4">
            <w:pPr>
              <w:rPr>
                <w:ins w:id="468" w:author="Microsoft Office User" w:date="2023-10-29T14:23:00Z"/>
                <w:rFonts w:ascii="Calibri" w:eastAsia="Calibri" w:hAnsi="Calibri" w:cs="Calibri"/>
              </w:rPr>
            </w:pPr>
            <w:ins w:id="469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0601F" w14:textId="77777777" w:rsidR="00E67EDC" w:rsidRDefault="00E67EDC" w:rsidP="00B617D4">
            <w:pPr>
              <w:rPr>
                <w:ins w:id="470" w:author="Microsoft Office User" w:date="2023-10-29T14:23:00Z"/>
                <w:rFonts w:ascii="Calibri" w:eastAsia="Calibri" w:hAnsi="Calibri" w:cs="Calibri"/>
              </w:rPr>
            </w:pPr>
            <w:ins w:id="471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48529" w14:textId="77777777" w:rsidR="00E67EDC" w:rsidRDefault="00E67EDC" w:rsidP="00B617D4">
            <w:pPr>
              <w:rPr>
                <w:ins w:id="472" w:author="Microsoft Office User" w:date="2023-10-29T14:23:00Z"/>
                <w:rFonts w:ascii="Calibri" w:eastAsia="Calibri" w:hAnsi="Calibri" w:cs="Calibri"/>
              </w:rPr>
            </w:pPr>
            <w:ins w:id="473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5786B" w14:textId="77777777" w:rsidR="00E67EDC" w:rsidRDefault="00E67EDC" w:rsidP="00B617D4">
            <w:pPr>
              <w:rPr>
                <w:ins w:id="474" w:author="Microsoft Office User" w:date="2023-10-29T14:23:00Z"/>
                <w:rFonts w:ascii="Calibri" w:eastAsia="Calibri" w:hAnsi="Calibri" w:cs="Calibri"/>
              </w:rPr>
            </w:pPr>
            <w:ins w:id="475" w:author="Microsoft Office User" w:date="2023-10-29T14:23:00Z">
              <w:r>
                <w:t>□</w:t>
              </w:r>
            </w:ins>
          </w:p>
        </w:tc>
      </w:tr>
      <w:tr w:rsidR="00E67EDC" w14:paraId="4721D039" w14:textId="77777777" w:rsidTr="00B617D4">
        <w:trPr>
          <w:ins w:id="476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24DDB" w14:textId="77777777" w:rsidR="00E67EDC" w:rsidRDefault="00E67EDC" w:rsidP="00B617D4">
            <w:pPr>
              <w:rPr>
                <w:ins w:id="477" w:author="Microsoft Office User" w:date="2023-10-29T14:23:00Z"/>
                <w:b w:val="0"/>
              </w:rPr>
            </w:pPr>
            <w:r>
              <w:rPr>
                <w:b w:val="0"/>
              </w:rPr>
              <w:t>12.</w:t>
            </w:r>
            <w:r>
              <w:rPr>
                <w:rFonts w:hint="eastAsia"/>
                <w:b w:val="0"/>
              </w:rPr>
              <w:t>在课程的不同阶段促进了富有成效的对话。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19C27" w14:textId="77777777" w:rsidR="00E67EDC" w:rsidRDefault="00E67EDC" w:rsidP="00B617D4">
            <w:pPr>
              <w:rPr>
                <w:ins w:id="478" w:author="Microsoft Office User" w:date="2023-10-29T14:23:00Z"/>
                <w:rFonts w:ascii="Calibri" w:eastAsia="Calibri" w:hAnsi="Calibri" w:cs="Calibri"/>
              </w:rPr>
            </w:pPr>
            <w:ins w:id="479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07CF5" w14:textId="77777777" w:rsidR="00E67EDC" w:rsidRDefault="00E67EDC" w:rsidP="00B617D4">
            <w:pPr>
              <w:rPr>
                <w:ins w:id="480" w:author="Microsoft Office User" w:date="2023-10-29T14:23:00Z"/>
                <w:rFonts w:ascii="Calibri" w:eastAsia="Calibri" w:hAnsi="Calibri" w:cs="Calibri"/>
              </w:rPr>
            </w:pPr>
            <w:ins w:id="481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66EFD" w14:textId="77777777" w:rsidR="00E67EDC" w:rsidRDefault="00E67EDC" w:rsidP="00B617D4">
            <w:pPr>
              <w:rPr>
                <w:ins w:id="482" w:author="Microsoft Office User" w:date="2023-10-29T14:23:00Z"/>
                <w:rFonts w:ascii="Calibri" w:eastAsia="Calibri" w:hAnsi="Calibri" w:cs="Calibri"/>
              </w:rPr>
            </w:pPr>
            <w:ins w:id="483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CAB4B" w14:textId="77777777" w:rsidR="00E67EDC" w:rsidRDefault="00E67EDC" w:rsidP="00B617D4">
            <w:pPr>
              <w:rPr>
                <w:ins w:id="484" w:author="Microsoft Office User" w:date="2023-10-29T14:23:00Z"/>
                <w:rFonts w:ascii="Calibri" w:eastAsia="Calibri" w:hAnsi="Calibri" w:cs="Calibri"/>
              </w:rPr>
            </w:pPr>
            <w:ins w:id="485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413C6" w14:textId="77777777" w:rsidR="00E67EDC" w:rsidRDefault="00E67EDC" w:rsidP="00B617D4">
            <w:pPr>
              <w:rPr>
                <w:ins w:id="486" w:author="Microsoft Office User" w:date="2023-10-29T14:23:00Z"/>
                <w:rFonts w:ascii="Calibri" w:eastAsia="Calibri" w:hAnsi="Calibri" w:cs="Calibri"/>
              </w:rPr>
            </w:pPr>
            <w:ins w:id="487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736E5" w14:textId="77777777" w:rsidR="00E67EDC" w:rsidRDefault="00E67EDC" w:rsidP="00B617D4">
            <w:pPr>
              <w:rPr>
                <w:ins w:id="488" w:author="Microsoft Office User" w:date="2023-10-29T14:23:00Z"/>
                <w:rFonts w:ascii="Calibri" w:eastAsia="Calibri" w:hAnsi="Calibri" w:cs="Calibri"/>
              </w:rPr>
            </w:pPr>
            <w:ins w:id="489" w:author="Microsoft Office User" w:date="2023-10-29T14:23:00Z">
              <w:r>
                <w:t>□</w:t>
              </w:r>
            </w:ins>
          </w:p>
        </w:tc>
      </w:tr>
      <w:tr w:rsidR="00E67EDC" w14:paraId="72ED61F3" w14:textId="77777777" w:rsidTr="00B617D4">
        <w:trPr>
          <w:ins w:id="490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3DFD29" w14:textId="77777777" w:rsidR="00E67EDC" w:rsidRDefault="00E67EDC" w:rsidP="00B617D4">
            <w:pPr>
              <w:rPr>
                <w:ins w:id="491" w:author="Microsoft Office User" w:date="2023-10-29T14:23:00Z"/>
                <w:b w:val="0"/>
              </w:rPr>
            </w:pPr>
            <w:r>
              <w:rPr>
                <w:b w:val="0"/>
              </w:rPr>
              <w:t>13.</w:t>
            </w:r>
            <w:r>
              <w:rPr>
                <w:rFonts w:hint="eastAsia"/>
                <w:b w:val="0"/>
              </w:rPr>
              <w:t>邀请我们反思对话的质量和</w:t>
            </w:r>
            <w:r>
              <w:rPr>
                <w:rFonts w:hint="eastAsia"/>
                <w:b w:val="0"/>
                <w:lang w:val="en-US"/>
              </w:rPr>
              <w:t>效果</w:t>
            </w:r>
            <w:r>
              <w:rPr>
                <w:rFonts w:hint="eastAsia"/>
                <w:b w:val="0"/>
              </w:rPr>
              <w:t>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601A9" w14:textId="77777777" w:rsidR="00E67EDC" w:rsidRDefault="00E67EDC" w:rsidP="00B617D4">
            <w:pPr>
              <w:rPr>
                <w:ins w:id="492" w:author="Microsoft Office User" w:date="2023-10-29T14:23:00Z"/>
                <w:rFonts w:ascii="Calibri" w:eastAsia="Calibri" w:hAnsi="Calibri" w:cs="Calibri"/>
              </w:rPr>
            </w:pPr>
            <w:ins w:id="493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A7C4B" w14:textId="77777777" w:rsidR="00E67EDC" w:rsidRDefault="00E67EDC" w:rsidP="00B617D4">
            <w:pPr>
              <w:rPr>
                <w:ins w:id="494" w:author="Microsoft Office User" w:date="2023-10-29T14:23:00Z"/>
                <w:rFonts w:ascii="Calibri" w:eastAsia="Calibri" w:hAnsi="Calibri" w:cs="Calibri"/>
              </w:rPr>
            </w:pPr>
            <w:ins w:id="495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F4986" w14:textId="77777777" w:rsidR="00E67EDC" w:rsidRDefault="00E67EDC" w:rsidP="00B617D4">
            <w:pPr>
              <w:rPr>
                <w:ins w:id="496" w:author="Microsoft Office User" w:date="2023-10-29T14:23:00Z"/>
                <w:rFonts w:ascii="Calibri" w:eastAsia="Calibri" w:hAnsi="Calibri" w:cs="Calibri"/>
              </w:rPr>
            </w:pPr>
            <w:ins w:id="497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47252" w14:textId="77777777" w:rsidR="00E67EDC" w:rsidRDefault="00E67EDC" w:rsidP="00B617D4">
            <w:pPr>
              <w:rPr>
                <w:ins w:id="498" w:author="Microsoft Office User" w:date="2023-10-29T14:23:00Z"/>
                <w:rFonts w:ascii="Calibri" w:eastAsia="Calibri" w:hAnsi="Calibri" w:cs="Calibri"/>
              </w:rPr>
            </w:pPr>
            <w:ins w:id="499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28910" w14:textId="77777777" w:rsidR="00E67EDC" w:rsidRDefault="00E67EDC" w:rsidP="00B617D4">
            <w:pPr>
              <w:rPr>
                <w:ins w:id="500" w:author="Microsoft Office User" w:date="2023-10-29T14:23:00Z"/>
                <w:rFonts w:ascii="Calibri" w:eastAsia="Calibri" w:hAnsi="Calibri" w:cs="Calibri"/>
              </w:rPr>
            </w:pPr>
            <w:ins w:id="501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0D30D" w14:textId="77777777" w:rsidR="00E67EDC" w:rsidRDefault="00E67EDC" w:rsidP="00B617D4">
            <w:pPr>
              <w:rPr>
                <w:ins w:id="502" w:author="Microsoft Office User" w:date="2023-10-29T14:23:00Z"/>
                <w:rFonts w:ascii="Calibri" w:eastAsia="Calibri" w:hAnsi="Calibri" w:cs="Calibri"/>
              </w:rPr>
            </w:pPr>
            <w:ins w:id="503" w:author="Microsoft Office User" w:date="2023-10-29T14:23:00Z">
              <w:r>
                <w:t>□</w:t>
              </w:r>
            </w:ins>
          </w:p>
        </w:tc>
      </w:tr>
      <w:tr w:rsidR="00E67EDC" w14:paraId="49BFBFA7" w14:textId="77777777" w:rsidTr="00B617D4">
        <w:trPr>
          <w:ins w:id="504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D3AB61" w14:textId="77777777" w:rsidR="00E67EDC" w:rsidRDefault="00E67EDC" w:rsidP="00B617D4">
            <w:pPr>
              <w:rPr>
                <w:ins w:id="505" w:author="Microsoft Office User" w:date="2023-10-29T14:23:00Z"/>
                <w:b w:val="0"/>
              </w:rPr>
            </w:pPr>
            <w:r>
              <w:rPr>
                <w:b w:val="0"/>
              </w:rPr>
              <w:t>14.</w:t>
            </w:r>
            <w:r>
              <w:rPr>
                <w:rFonts w:hint="eastAsia"/>
                <w:b w:val="0"/>
              </w:rPr>
              <w:t>鼓励我们展示出认真倾听同学贡献的态度。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264B5" w14:textId="77777777" w:rsidR="00E67EDC" w:rsidRDefault="00E67EDC" w:rsidP="00B617D4">
            <w:pPr>
              <w:rPr>
                <w:ins w:id="506" w:author="Microsoft Office User" w:date="2023-10-29T14:23:00Z"/>
                <w:rFonts w:ascii="Calibri" w:eastAsia="Calibri" w:hAnsi="Calibri" w:cs="Calibri"/>
              </w:rPr>
            </w:pPr>
            <w:ins w:id="507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E3DA3" w14:textId="77777777" w:rsidR="00E67EDC" w:rsidRDefault="00E67EDC" w:rsidP="00B617D4">
            <w:pPr>
              <w:rPr>
                <w:ins w:id="508" w:author="Microsoft Office User" w:date="2023-10-29T14:23:00Z"/>
                <w:rFonts w:ascii="Calibri" w:eastAsia="Calibri" w:hAnsi="Calibri" w:cs="Calibri"/>
              </w:rPr>
            </w:pPr>
            <w:ins w:id="509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F4D71" w14:textId="77777777" w:rsidR="00E67EDC" w:rsidRDefault="00E67EDC" w:rsidP="00B617D4">
            <w:pPr>
              <w:rPr>
                <w:ins w:id="510" w:author="Microsoft Office User" w:date="2023-10-29T14:23:00Z"/>
                <w:rFonts w:ascii="Calibri" w:eastAsia="Calibri" w:hAnsi="Calibri" w:cs="Calibri"/>
              </w:rPr>
            </w:pPr>
            <w:ins w:id="511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A9681" w14:textId="77777777" w:rsidR="00E67EDC" w:rsidRDefault="00E67EDC" w:rsidP="00B617D4">
            <w:pPr>
              <w:rPr>
                <w:ins w:id="512" w:author="Microsoft Office User" w:date="2023-10-29T14:23:00Z"/>
                <w:rFonts w:ascii="Calibri" w:eastAsia="Calibri" w:hAnsi="Calibri" w:cs="Calibri"/>
              </w:rPr>
            </w:pPr>
            <w:ins w:id="513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CC462" w14:textId="77777777" w:rsidR="00E67EDC" w:rsidRDefault="00E67EDC" w:rsidP="00B617D4">
            <w:pPr>
              <w:rPr>
                <w:ins w:id="514" w:author="Microsoft Office User" w:date="2023-10-29T14:23:00Z"/>
                <w:rFonts w:ascii="Calibri" w:eastAsia="Calibri" w:hAnsi="Calibri" w:cs="Calibri"/>
              </w:rPr>
            </w:pPr>
            <w:ins w:id="515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69E32" w14:textId="77777777" w:rsidR="00E67EDC" w:rsidRDefault="00E67EDC" w:rsidP="00B617D4">
            <w:pPr>
              <w:rPr>
                <w:ins w:id="516" w:author="Microsoft Office User" w:date="2023-10-29T14:23:00Z"/>
                <w:rFonts w:ascii="Calibri" w:eastAsia="Calibri" w:hAnsi="Calibri" w:cs="Calibri"/>
              </w:rPr>
            </w:pPr>
            <w:ins w:id="517" w:author="Microsoft Office User" w:date="2023-10-29T14:23:00Z">
              <w:r>
                <w:t>□</w:t>
              </w:r>
            </w:ins>
          </w:p>
        </w:tc>
      </w:tr>
      <w:tr w:rsidR="00E67EDC" w14:paraId="1BB7D70B" w14:textId="77777777" w:rsidTr="00B617D4">
        <w:trPr>
          <w:ins w:id="518" w:author="Microsoft Office User" w:date="2023-10-29T14:23:00Z"/>
        </w:trPr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83B30" w14:textId="77777777" w:rsidR="00E67EDC" w:rsidRDefault="00E67EDC" w:rsidP="00B617D4">
            <w:pPr>
              <w:rPr>
                <w:ins w:id="519" w:author="Microsoft Office User" w:date="2023-10-29T14:23:00Z"/>
                <w:b w:val="0"/>
              </w:rPr>
            </w:pPr>
            <w:r>
              <w:rPr>
                <w:b w:val="0"/>
              </w:rPr>
              <w:t>15.</w:t>
            </w:r>
            <w:r>
              <w:rPr>
                <w:rFonts w:hint="eastAsia"/>
                <w:b w:val="0"/>
              </w:rPr>
              <w:t>明确鼓励我们提出问题。</w:t>
            </w:r>
          </w:p>
        </w:tc>
        <w:tc>
          <w:tcPr>
            <w:tcW w:w="293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39242" w14:textId="77777777" w:rsidR="00E67EDC" w:rsidRDefault="00E67EDC" w:rsidP="00B617D4">
            <w:pPr>
              <w:rPr>
                <w:ins w:id="520" w:author="Microsoft Office User" w:date="2023-10-29T14:23:00Z"/>
                <w:rFonts w:ascii="Calibri" w:eastAsia="Calibri" w:hAnsi="Calibri" w:cs="Calibri"/>
              </w:rPr>
            </w:pPr>
            <w:ins w:id="521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E9E16" w14:textId="77777777" w:rsidR="00E67EDC" w:rsidRDefault="00E67EDC" w:rsidP="00B617D4">
            <w:pPr>
              <w:rPr>
                <w:ins w:id="522" w:author="Microsoft Office User" w:date="2023-10-29T14:23:00Z"/>
                <w:rFonts w:ascii="Calibri" w:eastAsia="Calibri" w:hAnsi="Calibri" w:cs="Calibri"/>
              </w:rPr>
            </w:pPr>
            <w:ins w:id="523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356A1" w14:textId="77777777" w:rsidR="00E67EDC" w:rsidRDefault="00E67EDC" w:rsidP="00B617D4">
            <w:pPr>
              <w:rPr>
                <w:ins w:id="524" w:author="Microsoft Office User" w:date="2023-10-29T14:23:00Z"/>
                <w:rFonts w:ascii="Calibri" w:eastAsia="Calibri" w:hAnsi="Calibri" w:cs="Calibri"/>
              </w:rPr>
            </w:pPr>
            <w:ins w:id="525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F57E1" w14:textId="77777777" w:rsidR="00E67EDC" w:rsidRDefault="00E67EDC" w:rsidP="00B617D4">
            <w:pPr>
              <w:rPr>
                <w:ins w:id="526" w:author="Microsoft Office User" w:date="2023-10-29T14:23:00Z"/>
                <w:rFonts w:ascii="Calibri" w:eastAsia="Calibri" w:hAnsi="Calibri" w:cs="Calibri"/>
              </w:rPr>
            </w:pPr>
            <w:ins w:id="527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B00BF" w14:textId="77777777" w:rsidR="00E67EDC" w:rsidRDefault="00E67EDC" w:rsidP="00B617D4">
            <w:pPr>
              <w:rPr>
                <w:ins w:id="528" w:author="Microsoft Office User" w:date="2023-10-29T14:23:00Z"/>
                <w:rFonts w:ascii="Calibri" w:eastAsia="Calibri" w:hAnsi="Calibri" w:cs="Calibri"/>
              </w:rPr>
            </w:pPr>
            <w:ins w:id="529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86718" w14:textId="77777777" w:rsidR="00E67EDC" w:rsidRDefault="00E67EDC" w:rsidP="00B617D4">
            <w:pPr>
              <w:rPr>
                <w:ins w:id="530" w:author="Microsoft Office User" w:date="2023-10-29T14:23:00Z"/>
                <w:rFonts w:ascii="Calibri" w:eastAsia="Calibri" w:hAnsi="Calibri" w:cs="Calibri"/>
              </w:rPr>
            </w:pPr>
            <w:ins w:id="531" w:author="Microsoft Office User" w:date="2023-10-29T14:23:00Z">
              <w:r>
                <w:t>□</w:t>
              </w:r>
            </w:ins>
          </w:p>
        </w:tc>
      </w:tr>
    </w:tbl>
    <w:p w14:paraId="76C173DF" w14:textId="77777777" w:rsidR="00E67EDC" w:rsidRDefault="00E67EDC" w:rsidP="00E67EDC">
      <w:pPr>
        <w:rPr>
          <w:ins w:id="532" w:author="Microsoft Office User" w:date="2023-10-29T14:23:00Z"/>
          <w:highlight w:val="green"/>
        </w:rPr>
      </w:pPr>
    </w:p>
    <w:p w14:paraId="768718A9" w14:textId="77777777" w:rsidR="00E67EDC" w:rsidRDefault="00E67EDC" w:rsidP="00E67EDC">
      <w:pPr>
        <w:rPr>
          <w:ins w:id="533" w:author="Microsoft Office User" w:date="2023-10-29T14:23:00Z"/>
        </w:rPr>
      </w:pPr>
      <w:ins w:id="534" w:author="Microsoft Office User" w:date="2023-10-29T14:23:00Z">
        <w:r>
          <w:rPr>
            <w:highlight w:val="green"/>
          </w:rPr>
          <w:br w:type="page"/>
        </w:r>
      </w:ins>
    </w:p>
    <w:p w14:paraId="37CA05E7" w14:textId="77777777" w:rsidR="00E67EDC" w:rsidRDefault="00E67EDC" w:rsidP="00E67EDC">
      <w:pPr>
        <w:jc w:val="center"/>
      </w:pPr>
      <w:r>
        <w:rPr>
          <w:rFonts w:hint="eastAsia"/>
        </w:rPr>
        <w:lastRenderedPageBreak/>
        <w:t>(</w:t>
      </w:r>
      <w:r>
        <w:t>3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对话式教学问卷</w:t>
      </w:r>
      <w:r>
        <w:rPr>
          <w:rFonts w:hint="eastAsia"/>
        </w:rPr>
        <w:t>-</w:t>
      </w:r>
      <w:r>
        <w:rPr>
          <w:rFonts w:hint="eastAsia"/>
        </w:rPr>
        <w:t>教师教学实践自我评估</w:t>
      </w:r>
    </w:p>
    <w:p w14:paraId="5C514828" w14:textId="77777777" w:rsidR="00E67EDC" w:rsidRDefault="00E67EDC" w:rsidP="00E67EDC">
      <w:pPr>
        <w:rPr>
          <w:ins w:id="535" w:author="Microsoft Office User" w:date="2023-10-29T14:23:00Z"/>
        </w:rPr>
      </w:pPr>
    </w:p>
    <w:p w14:paraId="354A0D2F" w14:textId="77777777" w:rsidR="00E67EDC" w:rsidRDefault="00E67EDC" w:rsidP="00E67EDC">
      <w:pPr>
        <w:rPr>
          <w:ins w:id="536" w:author="Microsoft Office User" w:date="2023-10-29T14:23:00Z"/>
        </w:rPr>
      </w:pPr>
    </w:p>
    <w:p w14:paraId="74E89811" w14:textId="77777777" w:rsidR="00E67EDC" w:rsidRDefault="00E67EDC" w:rsidP="00E67EDC">
      <w:pPr>
        <w:rPr>
          <w:lang w:eastAsia="zh-Hans"/>
        </w:rPr>
      </w:pPr>
      <w:r>
        <w:rPr>
          <w:rFonts w:hint="eastAsia"/>
          <w:b w:val="0"/>
        </w:rPr>
        <w:t>这份问卷将帮助您</w:t>
      </w:r>
      <w:proofErr w:type="gramStart"/>
      <w:r>
        <w:rPr>
          <w:rFonts w:hint="eastAsia"/>
          <w:b w:val="0"/>
        </w:rPr>
        <w:t>分析您</w:t>
      </w:r>
      <w:proofErr w:type="gramEnd"/>
      <w:r>
        <w:rPr>
          <w:rFonts w:hint="eastAsia"/>
          <w:b w:val="0"/>
        </w:rPr>
        <w:t>的教学，关注对话式教学的三个重要领域：</w:t>
      </w:r>
      <w:r>
        <w:rPr>
          <w:rFonts w:hint="eastAsia"/>
        </w:rPr>
        <w:t>营造</w:t>
      </w:r>
      <w:r>
        <w:rPr>
          <w:rFonts w:hint="eastAsia"/>
          <w:bCs/>
        </w:rPr>
        <w:t>对话的开放氛围</w:t>
      </w:r>
      <w:r>
        <w:rPr>
          <w:rFonts w:hint="eastAsia"/>
        </w:rPr>
        <w:t>（</w:t>
      </w:r>
      <w:r>
        <w:rPr>
          <w:rFonts w:hint="eastAsia"/>
        </w:rPr>
        <w:t xml:space="preserve">A - </w:t>
      </w:r>
      <w:r>
        <w:rPr>
          <w:rFonts w:hint="eastAsia"/>
        </w:rPr>
        <w:t>项目</w:t>
      </w:r>
      <w:r>
        <w:rPr>
          <w:rFonts w:hint="eastAsia"/>
        </w:rPr>
        <w:t>1-5</w:t>
      </w:r>
      <w:r>
        <w:rPr>
          <w:rFonts w:hint="eastAsia"/>
        </w:rPr>
        <w:t>），邀请</w:t>
      </w:r>
      <w:r>
        <w:rPr>
          <w:rFonts w:hint="eastAsia"/>
          <w:bCs/>
        </w:rPr>
        <w:t>学生发表见解</w:t>
      </w:r>
      <w:r>
        <w:rPr>
          <w:rFonts w:hint="eastAsia"/>
        </w:rPr>
        <w:t>（</w:t>
      </w:r>
      <w:r>
        <w:rPr>
          <w:rFonts w:hint="eastAsia"/>
        </w:rPr>
        <w:t xml:space="preserve">B - </w:t>
      </w:r>
      <w:r>
        <w:rPr>
          <w:rFonts w:hint="eastAsia"/>
        </w:rPr>
        <w:t>项目</w:t>
      </w:r>
      <w:r>
        <w:rPr>
          <w:rFonts w:hint="eastAsia"/>
        </w:rPr>
        <w:t>6-9</w:t>
      </w:r>
      <w:r>
        <w:rPr>
          <w:rFonts w:hint="eastAsia"/>
        </w:rPr>
        <w:t>）以及促进</w:t>
      </w:r>
      <w:r>
        <w:rPr>
          <w:rFonts w:hint="eastAsia"/>
          <w:bCs/>
        </w:rPr>
        <w:t>对话参与</w:t>
      </w:r>
      <w:r>
        <w:rPr>
          <w:rFonts w:hint="eastAsia"/>
        </w:rPr>
        <w:t>（</w:t>
      </w:r>
      <w:r>
        <w:rPr>
          <w:rFonts w:hint="eastAsia"/>
        </w:rPr>
        <w:t xml:space="preserve">C - </w:t>
      </w:r>
      <w:r>
        <w:rPr>
          <w:rFonts w:hint="eastAsia"/>
        </w:rPr>
        <w:t>项目</w:t>
      </w:r>
      <w:r>
        <w:rPr>
          <w:rFonts w:hint="eastAsia"/>
        </w:rPr>
        <w:t>10-18</w:t>
      </w:r>
      <w:r>
        <w:t>)</w:t>
      </w:r>
      <w:r>
        <w:rPr>
          <w:rFonts w:hint="eastAsia"/>
          <w:lang w:eastAsia="zh-Hans"/>
        </w:rPr>
        <w:t>。</w:t>
      </w:r>
    </w:p>
    <w:p w14:paraId="1A1EB5C5" w14:textId="77777777" w:rsidR="00E67EDC" w:rsidRDefault="00E67EDC" w:rsidP="00E67EDC">
      <w:pPr>
        <w:rPr>
          <w:ins w:id="537" w:author="Microsoft Office User" w:date="2023-10-29T14:23:00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87"/>
        <w:gridCol w:w="875"/>
        <w:gridCol w:w="656"/>
        <w:gridCol w:w="624"/>
        <w:gridCol w:w="624"/>
        <w:gridCol w:w="639"/>
        <w:gridCol w:w="875"/>
      </w:tblGrid>
      <w:tr w:rsidR="00E67EDC" w14:paraId="42149541" w14:textId="77777777" w:rsidTr="00B617D4">
        <w:trPr>
          <w:ins w:id="538" w:author="Microsoft Office User" w:date="2023-10-29T14:23:00Z"/>
        </w:trPr>
        <w:tc>
          <w:tcPr>
            <w:tcW w:w="352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00821" w14:textId="77777777" w:rsidR="00E67EDC" w:rsidRDefault="00E67EDC" w:rsidP="00B617D4"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请结合您的实践考虑以下陈述，并从（</w:t>
            </w:r>
            <w:r>
              <w:rPr>
                <w:rFonts w:hint="eastAsia"/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  <w:r>
              <w:rPr>
                <w:rFonts w:hint="eastAsia"/>
                <w:bCs/>
                <w:lang w:eastAsia="zh-Hans"/>
              </w:rPr>
              <w:t>“完全不同意”</w:t>
            </w:r>
            <w:r>
              <w:rPr>
                <w:rFonts w:hint="eastAsia"/>
                <w:lang w:eastAsia="zh-Hans"/>
              </w:rPr>
              <w:t>到（</w:t>
            </w:r>
            <w:r>
              <w:rPr>
                <w:rFonts w:hint="eastAsia"/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）</w:t>
            </w:r>
            <w:r>
              <w:rPr>
                <w:rFonts w:hint="eastAsia"/>
                <w:bCs/>
                <w:lang w:eastAsia="zh-Hans"/>
              </w:rPr>
              <w:t>“完全同意”</w:t>
            </w:r>
            <w:r>
              <w:rPr>
                <w:rFonts w:hint="eastAsia"/>
                <w:lang w:eastAsia="zh-Hans"/>
              </w:rPr>
              <w:t>之间选择您的同意程度。</w:t>
            </w:r>
          </w:p>
          <w:p w14:paraId="78B4B15A" w14:textId="77777777" w:rsidR="00E67EDC" w:rsidRDefault="00E67EDC" w:rsidP="00B617D4">
            <w:pPr>
              <w:rPr>
                <w:rFonts w:ascii="Calibri" w:eastAsia="Calibri" w:hAnsi="Calibri"/>
              </w:rPr>
            </w:pPr>
            <w:r>
              <w:rPr>
                <w:rFonts w:hint="eastAsia"/>
                <w:lang w:eastAsia="zh-Hans"/>
              </w:rPr>
              <w:t>在我的教学中，我</w:t>
            </w:r>
            <w:r>
              <w:rPr>
                <w:rFonts w:hint="eastAsia"/>
                <w:lang w:eastAsia="zh-Hans"/>
              </w:rPr>
              <w:t>......</w:t>
            </w:r>
          </w:p>
          <w:p w14:paraId="4704C1F5" w14:textId="77777777" w:rsidR="00E67EDC" w:rsidRDefault="00E67EDC" w:rsidP="00B617D4">
            <w:pPr>
              <w:rPr>
                <w:ins w:id="539" w:author="Microsoft Office User" w:date="2023-10-29T14:23:00Z"/>
              </w:rPr>
            </w:pPr>
          </w:p>
        </w:tc>
        <w:tc>
          <w:tcPr>
            <w:tcW w:w="887" w:type="dxa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19C03" w14:textId="77777777" w:rsidR="00E67EDC" w:rsidRDefault="00E67EDC" w:rsidP="00B617D4">
            <w:pPr>
              <w:rPr>
                <w:ins w:id="540" w:author="Microsoft Office User" w:date="2023-10-29T14:23:00Z"/>
              </w:rPr>
            </w:pPr>
            <w:ins w:id="541" w:author="Microsoft Office User" w:date="2023-10-29T14:23:00Z">
              <w:r>
                <w:t>(1)</w:t>
              </w:r>
            </w:ins>
          </w:p>
          <w:p w14:paraId="191AE7EC" w14:textId="77777777" w:rsidR="00E67EDC" w:rsidRDefault="00E67EDC" w:rsidP="00B617D4">
            <w:pPr>
              <w:rPr>
                <w:ins w:id="542" w:author="Microsoft Office User" w:date="2023-10-29T14:23:00Z"/>
                <w:rFonts w:cs="Calibri"/>
                <w:sz w:val="12"/>
                <w:szCs w:val="12"/>
              </w:rPr>
            </w:pPr>
            <w:r>
              <w:rPr>
                <w:rFonts w:hint="eastAsia"/>
              </w:rPr>
              <w:t>完全不同意</w:t>
            </w: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0117E" w14:textId="77777777" w:rsidR="00E67EDC" w:rsidRDefault="00E67EDC" w:rsidP="00B617D4">
            <w:pPr>
              <w:rPr>
                <w:ins w:id="543" w:author="Microsoft Office User" w:date="2023-10-29T14:23:00Z"/>
              </w:rPr>
            </w:pPr>
            <w:ins w:id="544" w:author="Microsoft Office User" w:date="2023-10-29T14:23:00Z">
              <w:r>
                <w:t>(2)</w:t>
              </w:r>
            </w:ins>
          </w:p>
        </w:tc>
        <w:tc>
          <w:tcPr>
            <w:tcW w:w="633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BD090" w14:textId="77777777" w:rsidR="00E67EDC" w:rsidRDefault="00E67EDC" w:rsidP="00B617D4">
            <w:pPr>
              <w:rPr>
                <w:ins w:id="545" w:author="Microsoft Office User" w:date="2023-10-29T14:23:00Z"/>
              </w:rPr>
            </w:pPr>
            <w:ins w:id="546" w:author="Microsoft Office User" w:date="2023-10-29T14:23:00Z">
              <w:r>
                <w:t>(3)</w:t>
              </w:r>
            </w:ins>
          </w:p>
        </w:tc>
        <w:tc>
          <w:tcPr>
            <w:tcW w:w="633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CEA38" w14:textId="77777777" w:rsidR="00E67EDC" w:rsidRDefault="00E67EDC" w:rsidP="00B617D4">
            <w:pPr>
              <w:rPr>
                <w:ins w:id="547" w:author="Microsoft Office User" w:date="2023-10-29T14:23:00Z"/>
              </w:rPr>
            </w:pPr>
            <w:ins w:id="548" w:author="Microsoft Office User" w:date="2023-10-29T14:23:00Z">
              <w:r>
                <w:t>(4)</w:t>
              </w:r>
            </w:ins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2523D" w14:textId="77777777" w:rsidR="00E67EDC" w:rsidRDefault="00E67EDC" w:rsidP="00B617D4">
            <w:pPr>
              <w:rPr>
                <w:ins w:id="549" w:author="Microsoft Office User" w:date="2023-10-29T14:23:00Z"/>
              </w:rPr>
            </w:pPr>
            <w:ins w:id="550" w:author="Microsoft Office User" w:date="2023-10-29T14:23:00Z">
              <w:r>
                <w:t>(5)</w:t>
              </w:r>
            </w:ins>
          </w:p>
        </w:tc>
        <w:tc>
          <w:tcPr>
            <w:tcW w:w="887" w:type="dxa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9DD94" w14:textId="77777777" w:rsidR="00E67EDC" w:rsidRDefault="00E67EDC" w:rsidP="00B617D4">
            <w:pPr>
              <w:rPr>
                <w:ins w:id="551" w:author="Microsoft Office User" w:date="2023-10-29T14:23:00Z"/>
              </w:rPr>
            </w:pPr>
            <w:ins w:id="552" w:author="Microsoft Office User" w:date="2023-10-29T14:23:00Z">
              <w:r>
                <w:t>(6)</w:t>
              </w:r>
            </w:ins>
          </w:p>
          <w:p w14:paraId="61F65480" w14:textId="77777777" w:rsidR="00E67EDC" w:rsidRDefault="00E67EDC" w:rsidP="00B617D4">
            <w:pPr>
              <w:rPr>
                <w:ins w:id="553" w:author="Microsoft Office User" w:date="2023-10-29T14:23:00Z"/>
                <w:rFonts w:cs="Calibri"/>
                <w:sz w:val="12"/>
                <w:szCs w:val="12"/>
              </w:rPr>
            </w:pPr>
            <w:r>
              <w:rPr>
                <w:rFonts w:hint="eastAsia"/>
              </w:rPr>
              <w:t>完全同意</w:t>
            </w:r>
          </w:p>
        </w:tc>
      </w:tr>
      <w:tr w:rsidR="00E67EDC" w14:paraId="0E37312D" w14:textId="77777777" w:rsidTr="00B617D4">
        <w:trPr>
          <w:trHeight w:val="319"/>
          <w:ins w:id="554" w:author="Microsoft Office User" w:date="2023-10-29T14:23:00Z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EC7E4" w14:textId="77777777" w:rsidR="00E67EDC" w:rsidRDefault="00E67EDC" w:rsidP="00B617D4">
            <w:pPr>
              <w:jc w:val="center"/>
              <w:rPr>
                <w:ins w:id="555" w:author="Microsoft Office User" w:date="2023-10-29T14:23:00Z"/>
                <w:rFonts w:cs="Calibri"/>
              </w:rPr>
            </w:pPr>
            <w:r>
              <w:rPr>
                <w:rFonts w:hint="eastAsia"/>
              </w:rPr>
              <w:t xml:space="preserve">A. </w:t>
            </w:r>
            <w:r>
              <w:rPr>
                <w:rFonts w:hint="eastAsia"/>
              </w:rPr>
              <w:t>营造对话的开放氛围</w:t>
            </w:r>
          </w:p>
        </w:tc>
      </w:tr>
      <w:tr w:rsidR="00E67EDC" w14:paraId="469A5511" w14:textId="77777777" w:rsidTr="00B617D4">
        <w:trPr>
          <w:ins w:id="556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6396D" w14:textId="77777777" w:rsidR="00E67EDC" w:rsidRDefault="00E67EDC" w:rsidP="00B617D4">
            <w:pPr>
              <w:pStyle w:val="NormalWeb"/>
              <w:rPr>
                <w:ins w:id="557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1.</w:t>
            </w:r>
            <w:r>
              <w:rPr>
                <w:rFonts w:ascii="MS Gothic" w:eastAsia="MS Gothic" w:hAnsi="MS Gothic" w:cs="MS Gothic" w:hint="eastAsia"/>
                <w:b w:val="0"/>
              </w:rPr>
              <w:t>在我的</w:t>
            </w:r>
            <w:r>
              <w:rPr>
                <w:rFonts w:ascii="宋体" w:eastAsia="宋体" w:hAnsi="宋体" w:cs="宋体" w:hint="eastAsia"/>
                <w:b w:val="0"/>
              </w:rPr>
              <w:t>课程中，我精心策划促进有目的的对话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5FFA3" w14:textId="77777777" w:rsidR="00E67EDC" w:rsidRDefault="00E67EDC" w:rsidP="00B617D4">
            <w:pPr>
              <w:rPr>
                <w:ins w:id="558" w:author="Microsoft Office User" w:date="2023-10-29T14:23:00Z"/>
                <w:rFonts w:ascii="Calibri" w:eastAsia="Calibri" w:hAnsi="Calibri" w:cs="Calibri"/>
              </w:rPr>
            </w:pPr>
            <w:ins w:id="559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CDF90" w14:textId="77777777" w:rsidR="00E67EDC" w:rsidRDefault="00E67EDC" w:rsidP="00B617D4">
            <w:pPr>
              <w:rPr>
                <w:ins w:id="560" w:author="Microsoft Office User" w:date="2023-10-29T14:23:00Z"/>
                <w:rFonts w:ascii="Calibri" w:eastAsia="Calibri" w:hAnsi="Calibri" w:cs="Calibri"/>
              </w:rPr>
            </w:pPr>
            <w:ins w:id="561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97EDD" w14:textId="77777777" w:rsidR="00E67EDC" w:rsidRDefault="00E67EDC" w:rsidP="00B617D4">
            <w:pPr>
              <w:rPr>
                <w:ins w:id="562" w:author="Microsoft Office User" w:date="2023-10-29T14:23:00Z"/>
                <w:rFonts w:ascii="Calibri" w:eastAsia="Calibri" w:hAnsi="Calibri" w:cs="Calibri"/>
              </w:rPr>
            </w:pPr>
            <w:ins w:id="563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4BF2C" w14:textId="77777777" w:rsidR="00E67EDC" w:rsidRDefault="00E67EDC" w:rsidP="00B617D4">
            <w:pPr>
              <w:rPr>
                <w:ins w:id="564" w:author="Microsoft Office User" w:date="2023-10-29T14:23:00Z"/>
                <w:rFonts w:ascii="Calibri" w:eastAsia="Calibri" w:hAnsi="Calibri" w:cs="Calibri"/>
              </w:rPr>
            </w:pPr>
            <w:ins w:id="565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6E17E" w14:textId="77777777" w:rsidR="00E67EDC" w:rsidRDefault="00E67EDC" w:rsidP="00B617D4">
            <w:pPr>
              <w:rPr>
                <w:ins w:id="566" w:author="Microsoft Office User" w:date="2023-10-29T14:23:00Z"/>
                <w:rFonts w:ascii="Calibri" w:eastAsia="Calibri" w:hAnsi="Calibri" w:cs="Calibri"/>
              </w:rPr>
            </w:pPr>
            <w:ins w:id="567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53E79" w14:textId="77777777" w:rsidR="00E67EDC" w:rsidRDefault="00E67EDC" w:rsidP="00B617D4">
            <w:pPr>
              <w:rPr>
                <w:ins w:id="568" w:author="Microsoft Office User" w:date="2023-10-29T14:23:00Z"/>
                <w:rFonts w:ascii="Calibri" w:eastAsia="Calibri" w:hAnsi="Calibri" w:cs="Calibri"/>
              </w:rPr>
            </w:pPr>
            <w:ins w:id="569" w:author="Microsoft Office User" w:date="2023-10-29T14:23:00Z">
              <w:r>
                <w:t>□</w:t>
              </w:r>
            </w:ins>
          </w:p>
        </w:tc>
      </w:tr>
      <w:tr w:rsidR="00E67EDC" w14:paraId="560EA38C" w14:textId="77777777" w:rsidTr="00B617D4">
        <w:trPr>
          <w:ins w:id="570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E3C5D" w14:textId="77777777" w:rsidR="00E67EDC" w:rsidRDefault="00E67EDC" w:rsidP="00B617D4">
            <w:pPr>
              <w:pStyle w:val="NormalWeb"/>
              <w:rPr>
                <w:ins w:id="571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2.</w:t>
            </w:r>
            <w:r>
              <w:rPr>
                <w:rFonts w:ascii="宋体" w:eastAsia="宋体" w:hAnsi="宋体" w:cs="宋体" w:hint="eastAsia"/>
                <w:b w:val="0"/>
              </w:rPr>
              <w:t>给予时间提问，以帮助学生理解学习目标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E7E8D" w14:textId="77777777" w:rsidR="00E67EDC" w:rsidRDefault="00E67EDC" w:rsidP="00B617D4">
            <w:pPr>
              <w:rPr>
                <w:ins w:id="572" w:author="Microsoft Office User" w:date="2023-10-29T14:23:00Z"/>
                <w:rFonts w:ascii="Calibri" w:eastAsia="Calibri" w:hAnsi="Calibri" w:cs="Calibri"/>
              </w:rPr>
            </w:pPr>
            <w:ins w:id="573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994A1" w14:textId="77777777" w:rsidR="00E67EDC" w:rsidRDefault="00E67EDC" w:rsidP="00B617D4">
            <w:pPr>
              <w:rPr>
                <w:ins w:id="574" w:author="Microsoft Office User" w:date="2023-10-29T14:23:00Z"/>
                <w:rFonts w:ascii="Calibri" w:eastAsia="Calibri" w:hAnsi="Calibri" w:cs="Calibri"/>
              </w:rPr>
            </w:pPr>
            <w:ins w:id="575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7C12E" w14:textId="77777777" w:rsidR="00E67EDC" w:rsidRDefault="00E67EDC" w:rsidP="00B617D4">
            <w:pPr>
              <w:rPr>
                <w:ins w:id="576" w:author="Microsoft Office User" w:date="2023-10-29T14:23:00Z"/>
                <w:rFonts w:ascii="Calibri" w:eastAsia="Calibri" w:hAnsi="Calibri" w:cs="Calibri"/>
              </w:rPr>
            </w:pPr>
            <w:ins w:id="577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AC047" w14:textId="77777777" w:rsidR="00E67EDC" w:rsidRDefault="00E67EDC" w:rsidP="00B617D4">
            <w:pPr>
              <w:rPr>
                <w:ins w:id="578" w:author="Microsoft Office User" w:date="2023-10-29T14:23:00Z"/>
                <w:rFonts w:ascii="Calibri" w:eastAsia="Calibri" w:hAnsi="Calibri" w:cs="Calibri"/>
              </w:rPr>
            </w:pPr>
            <w:ins w:id="579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F30F8" w14:textId="77777777" w:rsidR="00E67EDC" w:rsidRDefault="00E67EDC" w:rsidP="00B617D4">
            <w:pPr>
              <w:rPr>
                <w:ins w:id="580" w:author="Microsoft Office User" w:date="2023-10-29T14:23:00Z"/>
                <w:rFonts w:ascii="Calibri" w:eastAsia="Calibri" w:hAnsi="Calibri" w:cs="Calibri"/>
              </w:rPr>
            </w:pPr>
            <w:ins w:id="581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67761" w14:textId="77777777" w:rsidR="00E67EDC" w:rsidRDefault="00E67EDC" w:rsidP="00B617D4">
            <w:pPr>
              <w:rPr>
                <w:ins w:id="582" w:author="Microsoft Office User" w:date="2023-10-29T14:23:00Z"/>
                <w:rFonts w:ascii="Calibri" w:eastAsia="Calibri" w:hAnsi="Calibri" w:cs="Calibri"/>
              </w:rPr>
            </w:pPr>
            <w:ins w:id="583" w:author="Microsoft Office User" w:date="2023-10-29T14:23:00Z">
              <w:r>
                <w:t>□</w:t>
              </w:r>
            </w:ins>
          </w:p>
        </w:tc>
      </w:tr>
      <w:tr w:rsidR="00E67EDC" w14:paraId="3CB24D7C" w14:textId="77777777" w:rsidTr="00B617D4">
        <w:trPr>
          <w:ins w:id="584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50D80" w14:textId="77777777" w:rsidR="00E67EDC" w:rsidRDefault="00E67EDC" w:rsidP="00B617D4">
            <w:pPr>
              <w:pStyle w:val="NormalWeb"/>
              <w:rPr>
                <w:ins w:id="585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3.</w:t>
            </w:r>
            <w:r>
              <w:rPr>
                <w:rFonts w:ascii="宋体" w:eastAsia="宋体" w:hAnsi="宋体" w:cs="宋体" w:hint="eastAsia"/>
                <w:b w:val="0"/>
              </w:rPr>
              <w:t>为学生提供足够的表达时间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3A098" w14:textId="77777777" w:rsidR="00E67EDC" w:rsidRDefault="00E67EDC" w:rsidP="00B617D4">
            <w:pPr>
              <w:rPr>
                <w:ins w:id="586" w:author="Microsoft Office User" w:date="2023-10-29T14:23:00Z"/>
                <w:rFonts w:ascii="Calibri" w:eastAsia="Calibri" w:hAnsi="Calibri" w:cs="Calibri"/>
              </w:rPr>
            </w:pPr>
            <w:ins w:id="587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4D0CC" w14:textId="77777777" w:rsidR="00E67EDC" w:rsidRDefault="00E67EDC" w:rsidP="00B617D4">
            <w:pPr>
              <w:rPr>
                <w:ins w:id="588" w:author="Microsoft Office User" w:date="2023-10-29T14:23:00Z"/>
                <w:rFonts w:ascii="Calibri" w:eastAsia="Calibri" w:hAnsi="Calibri" w:cs="Calibri"/>
              </w:rPr>
            </w:pPr>
            <w:ins w:id="589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AD309" w14:textId="77777777" w:rsidR="00E67EDC" w:rsidRDefault="00E67EDC" w:rsidP="00B617D4">
            <w:pPr>
              <w:rPr>
                <w:ins w:id="590" w:author="Microsoft Office User" w:date="2023-10-29T14:23:00Z"/>
                <w:rFonts w:ascii="Calibri" w:eastAsia="Calibri" w:hAnsi="Calibri" w:cs="Calibri"/>
              </w:rPr>
            </w:pPr>
            <w:ins w:id="591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EF18F" w14:textId="77777777" w:rsidR="00E67EDC" w:rsidRDefault="00E67EDC" w:rsidP="00B617D4">
            <w:pPr>
              <w:rPr>
                <w:ins w:id="592" w:author="Microsoft Office User" w:date="2023-10-29T14:23:00Z"/>
                <w:rFonts w:ascii="Calibri" w:eastAsia="Calibri" w:hAnsi="Calibri" w:cs="Calibri"/>
              </w:rPr>
            </w:pPr>
            <w:ins w:id="593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5ED5E" w14:textId="77777777" w:rsidR="00E67EDC" w:rsidRDefault="00E67EDC" w:rsidP="00B617D4">
            <w:pPr>
              <w:rPr>
                <w:ins w:id="594" w:author="Microsoft Office User" w:date="2023-10-29T14:23:00Z"/>
                <w:rFonts w:ascii="Calibri" w:eastAsia="Calibri" w:hAnsi="Calibri" w:cs="Calibri"/>
              </w:rPr>
            </w:pPr>
            <w:ins w:id="595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FF0B7" w14:textId="77777777" w:rsidR="00E67EDC" w:rsidRDefault="00E67EDC" w:rsidP="00B617D4">
            <w:pPr>
              <w:rPr>
                <w:ins w:id="596" w:author="Microsoft Office User" w:date="2023-10-29T14:23:00Z"/>
                <w:rFonts w:ascii="Calibri" w:eastAsia="Calibri" w:hAnsi="Calibri" w:cs="Calibri"/>
              </w:rPr>
            </w:pPr>
            <w:ins w:id="597" w:author="Microsoft Office User" w:date="2023-10-29T14:23:00Z">
              <w:r>
                <w:t>□</w:t>
              </w:r>
            </w:ins>
          </w:p>
        </w:tc>
      </w:tr>
      <w:tr w:rsidR="00E67EDC" w14:paraId="644B9E79" w14:textId="77777777" w:rsidTr="00B617D4">
        <w:trPr>
          <w:ins w:id="598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35FF2" w14:textId="77777777" w:rsidR="00E67EDC" w:rsidRDefault="00E67EDC" w:rsidP="00B617D4">
            <w:pPr>
              <w:pStyle w:val="NormalWeb"/>
              <w:rPr>
                <w:ins w:id="599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4.</w:t>
            </w:r>
            <w:r>
              <w:rPr>
                <w:rFonts w:ascii="MS Gothic" w:eastAsia="MS Gothic" w:hAnsi="MS Gothic" w:cs="MS Gothic" w:hint="eastAsia"/>
                <w:b w:val="0"/>
              </w:rPr>
              <w:t>提出开放性</w:t>
            </w:r>
            <w:r>
              <w:rPr>
                <w:rFonts w:ascii="宋体" w:eastAsia="宋体" w:hAnsi="宋体" w:cs="宋体" w:hint="eastAsia"/>
                <w:b w:val="0"/>
              </w:rPr>
              <w:t>问题并等待学生回应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48ED8" w14:textId="77777777" w:rsidR="00E67EDC" w:rsidRDefault="00E67EDC" w:rsidP="00B617D4">
            <w:pPr>
              <w:rPr>
                <w:ins w:id="600" w:author="Microsoft Office User" w:date="2023-10-29T14:23:00Z"/>
                <w:rFonts w:ascii="Calibri" w:eastAsia="Calibri" w:hAnsi="Calibri" w:cs="Calibri"/>
              </w:rPr>
            </w:pPr>
            <w:ins w:id="601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8DCB2" w14:textId="77777777" w:rsidR="00E67EDC" w:rsidRDefault="00E67EDC" w:rsidP="00B617D4">
            <w:pPr>
              <w:rPr>
                <w:ins w:id="602" w:author="Microsoft Office User" w:date="2023-10-29T14:23:00Z"/>
                <w:rFonts w:ascii="Calibri" w:eastAsia="Calibri" w:hAnsi="Calibri" w:cs="Calibri"/>
              </w:rPr>
            </w:pPr>
            <w:ins w:id="603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7658B" w14:textId="77777777" w:rsidR="00E67EDC" w:rsidRDefault="00E67EDC" w:rsidP="00B617D4">
            <w:pPr>
              <w:rPr>
                <w:ins w:id="604" w:author="Microsoft Office User" w:date="2023-10-29T14:23:00Z"/>
                <w:rFonts w:ascii="Calibri" w:eastAsia="Calibri" w:hAnsi="Calibri" w:cs="Calibri"/>
              </w:rPr>
            </w:pPr>
            <w:ins w:id="605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F46E9" w14:textId="77777777" w:rsidR="00E67EDC" w:rsidRDefault="00E67EDC" w:rsidP="00B617D4">
            <w:pPr>
              <w:rPr>
                <w:ins w:id="606" w:author="Microsoft Office User" w:date="2023-10-29T14:23:00Z"/>
                <w:rFonts w:ascii="Calibri" w:eastAsia="Calibri" w:hAnsi="Calibri" w:cs="Calibri"/>
              </w:rPr>
            </w:pPr>
            <w:ins w:id="607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02213" w14:textId="77777777" w:rsidR="00E67EDC" w:rsidRDefault="00E67EDC" w:rsidP="00B617D4">
            <w:pPr>
              <w:rPr>
                <w:ins w:id="608" w:author="Microsoft Office User" w:date="2023-10-29T14:23:00Z"/>
                <w:rFonts w:ascii="Calibri" w:eastAsia="Calibri" w:hAnsi="Calibri" w:cs="Calibri"/>
              </w:rPr>
            </w:pPr>
            <w:ins w:id="609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8240B" w14:textId="77777777" w:rsidR="00E67EDC" w:rsidRDefault="00E67EDC" w:rsidP="00B617D4">
            <w:pPr>
              <w:rPr>
                <w:ins w:id="610" w:author="Microsoft Office User" w:date="2023-10-29T14:23:00Z"/>
                <w:rFonts w:ascii="Calibri" w:eastAsia="Calibri" w:hAnsi="Calibri" w:cs="Calibri"/>
              </w:rPr>
            </w:pPr>
            <w:ins w:id="611" w:author="Microsoft Office User" w:date="2023-10-29T14:23:00Z">
              <w:r>
                <w:t>□</w:t>
              </w:r>
            </w:ins>
          </w:p>
        </w:tc>
      </w:tr>
      <w:tr w:rsidR="00E67EDC" w14:paraId="193CC574" w14:textId="77777777" w:rsidTr="00B617D4">
        <w:trPr>
          <w:ins w:id="612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B780D" w14:textId="77777777" w:rsidR="00E67EDC" w:rsidRDefault="00E67EDC" w:rsidP="00B617D4">
            <w:pPr>
              <w:pStyle w:val="NormalWeb"/>
              <w:rPr>
                <w:ins w:id="613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5.</w:t>
            </w:r>
            <w:r>
              <w:rPr>
                <w:rFonts w:ascii="MS Gothic" w:eastAsia="MS Gothic" w:hAnsi="MS Gothic" w:cs="MS Gothic" w:hint="eastAsia"/>
                <w:b w:val="0"/>
              </w:rPr>
              <w:t>以欣</w:t>
            </w:r>
            <w:r>
              <w:rPr>
                <w:rFonts w:ascii="宋体" w:eastAsia="宋体" w:hAnsi="宋体" w:cs="宋体" w:hint="eastAsia"/>
                <w:b w:val="0"/>
              </w:rPr>
              <w:t>赏的态度倾听学生并以建设性的方式回应，包括提供形成性反馈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95A60" w14:textId="77777777" w:rsidR="00E67EDC" w:rsidRDefault="00E67EDC" w:rsidP="00B617D4">
            <w:pPr>
              <w:rPr>
                <w:ins w:id="614" w:author="Microsoft Office User" w:date="2023-10-29T14:23:00Z"/>
                <w:rFonts w:ascii="Calibri" w:eastAsia="Calibri" w:hAnsi="Calibri" w:cs="Calibri"/>
              </w:rPr>
            </w:pPr>
            <w:ins w:id="615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CCB93" w14:textId="77777777" w:rsidR="00E67EDC" w:rsidRDefault="00E67EDC" w:rsidP="00B617D4">
            <w:pPr>
              <w:rPr>
                <w:ins w:id="616" w:author="Microsoft Office User" w:date="2023-10-29T14:23:00Z"/>
                <w:rFonts w:ascii="Calibri" w:eastAsia="Calibri" w:hAnsi="Calibri" w:cs="Calibri"/>
              </w:rPr>
            </w:pPr>
            <w:ins w:id="617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A90CF" w14:textId="77777777" w:rsidR="00E67EDC" w:rsidRDefault="00E67EDC" w:rsidP="00B617D4">
            <w:pPr>
              <w:rPr>
                <w:ins w:id="618" w:author="Microsoft Office User" w:date="2023-10-29T14:23:00Z"/>
                <w:rFonts w:ascii="Calibri" w:eastAsia="Calibri" w:hAnsi="Calibri" w:cs="Calibri"/>
              </w:rPr>
            </w:pPr>
            <w:ins w:id="619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216D6" w14:textId="77777777" w:rsidR="00E67EDC" w:rsidRDefault="00E67EDC" w:rsidP="00B617D4">
            <w:pPr>
              <w:rPr>
                <w:ins w:id="620" w:author="Microsoft Office User" w:date="2023-10-29T14:23:00Z"/>
                <w:rFonts w:ascii="Calibri" w:eastAsia="Calibri" w:hAnsi="Calibri" w:cs="Calibri"/>
              </w:rPr>
            </w:pPr>
            <w:ins w:id="621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2EE13" w14:textId="77777777" w:rsidR="00E67EDC" w:rsidRDefault="00E67EDC" w:rsidP="00B617D4">
            <w:pPr>
              <w:rPr>
                <w:ins w:id="622" w:author="Microsoft Office User" w:date="2023-10-29T14:23:00Z"/>
                <w:rFonts w:ascii="Calibri" w:eastAsia="Calibri" w:hAnsi="Calibri" w:cs="Calibri"/>
              </w:rPr>
            </w:pPr>
            <w:ins w:id="623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4430B" w14:textId="77777777" w:rsidR="00E67EDC" w:rsidRDefault="00E67EDC" w:rsidP="00B617D4">
            <w:pPr>
              <w:rPr>
                <w:ins w:id="624" w:author="Microsoft Office User" w:date="2023-10-29T14:23:00Z"/>
                <w:rFonts w:ascii="Calibri" w:eastAsia="Calibri" w:hAnsi="Calibri" w:cs="Calibri"/>
              </w:rPr>
            </w:pPr>
            <w:ins w:id="625" w:author="Microsoft Office User" w:date="2023-10-29T14:23:00Z">
              <w:r>
                <w:t>□</w:t>
              </w:r>
            </w:ins>
          </w:p>
        </w:tc>
      </w:tr>
      <w:tr w:rsidR="00E67EDC" w14:paraId="796DEEBC" w14:textId="77777777" w:rsidTr="00B617D4">
        <w:trPr>
          <w:trHeight w:val="245"/>
          <w:ins w:id="626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FBF6B" w14:textId="77777777" w:rsidR="00E67EDC" w:rsidRDefault="00E67EDC" w:rsidP="00B617D4">
            <w:pPr>
              <w:rPr>
                <w:ins w:id="627" w:author="Microsoft Office User" w:date="2023-10-29T14:23:00Z"/>
                <w:rFonts w:cs="Calibri"/>
                <w:b w:val="0"/>
              </w:rPr>
            </w:pPr>
            <w:r>
              <w:rPr>
                <w:rFonts w:hint="eastAsia"/>
                <w:b w:val="0"/>
              </w:rPr>
              <w:t>维度</w:t>
            </w:r>
            <w:r>
              <w:rPr>
                <w:rFonts w:hint="eastAsia"/>
                <w:b w:val="0"/>
              </w:rPr>
              <w:t>A</w:t>
            </w:r>
            <w:r>
              <w:rPr>
                <w:rFonts w:hint="eastAsia"/>
                <w:b w:val="0"/>
              </w:rPr>
              <w:t>的综合评分（将您的各项评分累加）</w:t>
            </w:r>
          </w:p>
        </w:tc>
        <w:tc>
          <w:tcPr>
            <w:tcW w:w="1472" w:type="pct"/>
            <w:gridSpan w:val="6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F4244" w14:textId="77777777" w:rsidR="00E67EDC" w:rsidRDefault="00E67EDC" w:rsidP="00B617D4">
            <w:pPr>
              <w:rPr>
                <w:ins w:id="628" w:author="Microsoft Office User" w:date="2023-10-29T14:23:00Z"/>
              </w:rPr>
            </w:pPr>
            <w:ins w:id="629" w:author="Microsoft Office User" w:date="2023-10-29T14:23:00Z">
              <w:r>
                <w:t xml:space="preserve">                                                / 30</w:t>
              </w:r>
            </w:ins>
          </w:p>
        </w:tc>
      </w:tr>
      <w:tr w:rsidR="00E67EDC" w14:paraId="273B5EE8" w14:textId="77777777" w:rsidTr="00B617D4">
        <w:trPr>
          <w:trHeight w:val="311"/>
          <w:ins w:id="630" w:author="Microsoft Office User" w:date="2023-10-29T14:23:00Z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C9FCE" w14:textId="77777777" w:rsidR="00E67EDC" w:rsidRDefault="00E67EDC" w:rsidP="00B617D4">
            <w:pPr>
              <w:jc w:val="center"/>
              <w:rPr>
                <w:ins w:id="631" w:author="Microsoft Office User" w:date="2023-10-29T14:23:00Z"/>
                <w:rFonts w:cs="Calibri"/>
              </w:rPr>
            </w:pPr>
            <w:r>
              <w:rPr>
                <w:rFonts w:hint="eastAsia"/>
              </w:rPr>
              <w:t xml:space="preserve">B. </w:t>
            </w:r>
            <w:r>
              <w:rPr>
                <w:rFonts w:hint="eastAsia"/>
              </w:rPr>
              <w:t>邀请学生发表见解</w:t>
            </w:r>
          </w:p>
        </w:tc>
      </w:tr>
      <w:tr w:rsidR="00E67EDC" w14:paraId="3199D1DC" w14:textId="77777777" w:rsidTr="00B617D4">
        <w:trPr>
          <w:ins w:id="632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49F2F" w14:textId="77777777" w:rsidR="00E67EDC" w:rsidRDefault="00E67EDC" w:rsidP="00B617D4">
            <w:pPr>
              <w:pStyle w:val="NormalWeb"/>
              <w:rPr>
                <w:ins w:id="633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6.</w:t>
            </w:r>
            <w:r>
              <w:rPr>
                <w:rFonts w:ascii="MS Gothic" w:eastAsia="MS Gothic" w:hAnsi="MS Gothic" w:cs="MS Gothic" w:hint="eastAsia"/>
                <w:b w:val="0"/>
              </w:rPr>
              <w:t>邀</w:t>
            </w:r>
            <w:r>
              <w:rPr>
                <w:rFonts w:ascii="宋体" w:eastAsia="宋体" w:hAnsi="宋体" w:cs="宋体" w:hint="eastAsia"/>
                <w:b w:val="0"/>
              </w:rPr>
              <w:t>请学生分享他们的想法、观点、思考、兴趣或感受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B8AB1" w14:textId="77777777" w:rsidR="00E67EDC" w:rsidRDefault="00E67EDC" w:rsidP="00B617D4">
            <w:pPr>
              <w:rPr>
                <w:ins w:id="634" w:author="Microsoft Office User" w:date="2023-10-29T14:23:00Z"/>
                <w:rFonts w:ascii="Calibri" w:eastAsia="Calibri" w:hAnsi="Calibri" w:cs="Calibri"/>
              </w:rPr>
            </w:pPr>
            <w:ins w:id="635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4801E" w14:textId="77777777" w:rsidR="00E67EDC" w:rsidRDefault="00E67EDC" w:rsidP="00B617D4">
            <w:pPr>
              <w:rPr>
                <w:ins w:id="636" w:author="Microsoft Office User" w:date="2023-10-29T14:23:00Z"/>
                <w:rFonts w:ascii="Calibri" w:eastAsia="Calibri" w:hAnsi="Calibri" w:cs="Calibri"/>
              </w:rPr>
            </w:pPr>
            <w:ins w:id="637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3D43E" w14:textId="77777777" w:rsidR="00E67EDC" w:rsidRDefault="00E67EDC" w:rsidP="00B617D4">
            <w:pPr>
              <w:rPr>
                <w:ins w:id="638" w:author="Microsoft Office User" w:date="2023-10-29T14:23:00Z"/>
                <w:rFonts w:ascii="Calibri" w:eastAsia="Calibri" w:hAnsi="Calibri" w:cs="Calibri"/>
              </w:rPr>
            </w:pPr>
            <w:ins w:id="639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22417" w14:textId="77777777" w:rsidR="00E67EDC" w:rsidRDefault="00E67EDC" w:rsidP="00B617D4">
            <w:pPr>
              <w:rPr>
                <w:ins w:id="640" w:author="Microsoft Office User" w:date="2023-10-29T14:23:00Z"/>
                <w:rFonts w:ascii="Calibri" w:eastAsia="Calibri" w:hAnsi="Calibri" w:cs="Calibri"/>
              </w:rPr>
            </w:pPr>
            <w:ins w:id="641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F70D4" w14:textId="77777777" w:rsidR="00E67EDC" w:rsidRDefault="00E67EDC" w:rsidP="00B617D4">
            <w:pPr>
              <w:rPr>
                <w:ins w:id="642" w:author="Microsoft Office User" w:date="2023-10-29T14:23:00Z"/>
                <w:rFonts w:ascii="Calibri" w:eastAsia="Calibri" w:hAnsi="Calibri" w:cs="Calibri"/>
              </w:rPr>
            </w:pPr>
            <w:ins w:id="643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85320" w14:textId="77777777" w:rsidR="00E67EDC" w:rsidRDefault="00E67EDC" w:rsidP="00B617D4">
            <w:pPr>
              <w:rPr>
                <w:ins w:id="644" w:author="Microsoft Office User" w:date="2023-10-29T14:23:00Z"/>
                <w:rFonts w:ascii="Calibri" w:eastAsia="Calibri" w:hAnsi="Calibri" w:cs="Calibri"/>
              </w:rPr>
            </w:pPr>
            <w:ins w:id="645" w:author="Microsoft Office User" w:date="2023-10-29T14:23:00Z">
              <w:r>
                <w:t>□</w:t>
              </w:r>
            </w:ins>
          </w:p>
        </w:tc>
      </w:tr>
      <w:tr w:rsidR="00E67EDC" w14:paraId="052EA79E" w14:textId="77777777" w:rsidTr="00B617D4">
        <w:trPr>
          <w:ins w:id="646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4B997" w14:textId="77777777" w:rsidR="00E67EDC" w:rsidRDefault="00E67EDC" w:rsidP="00B617D4">
            <w:pPr>
              <w:pStyle w:val="NormalWeb"/>
              <w:rPr>
                <w:ins w:id="647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7.</w:t>
            </w:r>
            <w:r>
              <w:rPr>
                <w:rFonts w:ascii="MS Gothic" w:eastAsia="MS Gothic" w:hAnsi="MS Gothic" w:cs="MS Gothic" w:hint="eastAsia"/>
                <w:b w:val="0"/>
              </w:rPr>
              <w:t>邀</w:t>
            </w:r>
            <w:r>
              <w:rPr>
                <w:rFonts w:ascii="宋体" w:eastAsia="宋体" w:hAnsi="宋体" w:cs="宋体" w:hint="eastAsia"/>
                <w:b w:val="0"/>
              </w:rPr>
              <w:t>请学生详细阐述并补充发展自己和他人的想法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0B970" w14:textId="77777777" w:rsidR="00E67EDC" w:rsidRDefault="00E67EDC" w:rsidP="00B617D4">
            <w:pPr>
              <w:rPr>
                <w:ins w:id="648" w:author="Microsoft Office User" w:date="2023-10-29T14:23:00Z"/>
                <w:rFonts w:ascii="Calibri" w:eastAsia="Calibri" w:hAnsi="Calibri" w:cs="Calibri"/>
              </w:rPr>
            </w:pPr>
            <w:ins w:id="649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6C098" w14:textId="77777777" w:rsidR="00E67EDC" w:rsidRDefault="00E67EDC" w:rsidP="00B617D4">
            <w:pPr>
              <w:rPr>
                <w:ins w:id="650" w:author="Microsoft Office User" w:date="2023-10-29T14:23:00Z"/>
                <w:rFonts w:ascii="Calibri" w:eastAsia="Calibri" w:hAnsi="Calibri" w:cs="Calibri"/>
              </w:rPr>
            </w:pPr>
            <w:ins w:id="651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78F4A" w14:textId="77777777" w:rsidR="00E67EDC" w:rsidRDefault="00E67EDC" w:rsidP="00B617D4">
            <w:pPr>
              <w:rPr>
                <w:ins w:id="652" w:author="Microsoft Office User" w:date="2023-10-29T14:23:00Z"/>
                <w:rFonts w:ascii="Calibri" w:eastAsia="Calibri" w:hAnsi="Calibri" w:cs="Calibri"/>
              </w:rPr>
            </w:pPr>
            <w:ins w:id="653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0DE54" w14:textId="77777777" w:rsidR="00E67EDC" w:rsidRDefault="00E67EDC" w:rsidP="00B617D4">
            <w:pPr>
              <w:rPr>
                <w:ins w:id="654" w:author="Microsoft Office User" w:date="2023-10-29T14:23:00Z"/>
                <w:rFonts w:ascii="Calibri" w:eastAsia="Calibri" w:hAnsi="Calibri" w:cs="Calibri"/>
              </w:rPr>
            </w:pPr>
            <w:ins w:id="655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E0B31" w14:textId="77777777" w:rsidR="00E67EDC" w:rsidRDefault="00E67EDC" w:rsidP="00B617D4">
            <w:pPr>
              <w:rPr>
                <w:ins w:id="656" w:author="Microsoft Office User" w:date="2023-10-29T14:23:00Z"/>
                <w:rFonts w:ascii="Calibri" w:eastAsia="Calibri" w:hAnsi="Calibri" w:cs="Calibri"/>
              </w:rPr>
            </w:pPr>
            <w:ins w:id="657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02600" w14:textId="77777777" w:rsidR="00E67EDC" w:rsidRDefault="00E67EDC" w:rsidP="00B617D4">
            <w:pPr>
              <w:rPr>
                <w:ins w:id="658" w:author="Microsoft Office User" w:date="2023-10-29T14:23:00Z"/>
                <w:rFonts w:ascii="Calibri" w:eastAsia="Calibri" w:hAnsi="Calibri" w:cs="Calibri"/>
              </w:rPr>
            </w:pPr>
            <w:ins w:id="659" w:author="Microsoft Office User" w:date="2023-10-29T14:23:00Z">
              <w:r>
                <w:t>□</w:t>
              </w:r>
            </w:ins>
          </w:p>
        </w:tc>
      </w:tr>
      <w:tr w:rsidR="00E67EDC" w14:paraId="2E48E09E" w14:textId="77777777" w:rsidTr="00B617D4">
        <w:trPr>
          <w:ins w:id="660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1152A" w14:textId="77777777" w:rsidR="00E67EDC" w:rsidRDefault="00E67EDC" w:rsidP="00B617D4">
            <w:pPr>
              <w:pStyle w:val="NormalWeb"/>
              <w:rPr>
                <w:ins w:id="661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8.</w:t>
            </w:r>
            <w:r>
              <w:rPr>
                <w:rFonts w:ascii="MS Gothic" w:eastAsia="MS Gothic" w:hAnsi="MS Gothic" w:cs="MS Gothic" w:hint="eastAsia"/>
                <w:b w:val="0"/>
              </w:rPr>
              <w:t>鼓励学生明确</w:t>
            </w:r>
            <w:r>
              <w:rPr>
                <w:rFonts w:ascii="宋体" w:eastAsia="宋体" w:hAnsi="宋体" w:cs="宋体" w:hint="eastAsia"/>
                <w:b w:val="0"/>
              </w:rPr>
              <w:t>论证他们的观点和意见，提供详细的解释、论据、反驳和</w:t>
            </w:r>
            <w:r>
              <w:rPr>
                <w:rFonts w:eastAsia="Calibri"/>
                <w:b w:val="0"/>
              </w:rPr>
              <w:t>/</w:t>
            </w:r>
            <w:r>
              <w:rPr>
                <w:rFonts w:ascii="MS Gothic" w:eastAsia="MS Gothic" w:hAnsi="MS Gothic" w:cs="MS Gothic" w:hint="eastAsia"/>
                <w:b w:val="0"/>
              </w:rPr>
              <w:t>或</w:t>
            </w:r>
            <w:r>
              <w:rPr>
                <w:rFonts w:ascii="宋体" w:eastAsia="宋体" w:hAnsi="宋体" w:cs="宋体" w:hint="eastAsia"/>
                <w:b w:val="0"/>
              </w:rPr>
              <w:t>证据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5D202" w14:textId="77777777" w:rsidR="00E67EDC" w:rsidRDefault="00E67EDC" w:rsidP="00B617D4">
            <w:pPr>
              <w:rPr>
                <w:ins w:id="662" w:author="Microsoft Office User" w:date="2023-10-29T14:23:00Z"/>
                <w:rFonts w:ascii="Calibri" w:eastAsia="Calibri" w:hAnsi="Calibri" w:cs="Calibri"/>
              </w:rPr>
            </w:pPr>
            <w:ins w:id="663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68A31" w14:textId="77777777" w:rsidR="00E67EDC" w:rsidRDefault="00E67EDC" w:rsidP="00B617D4">
            <w:pPr>
              <w:rPr>
                <w:ins w:id="664" w:author="Microsoft Office User" w:date="2023-10-29T14:23:00Z"/>
                <w:rFonts w:ascii="Calibri" w:eastAsia="Calibri" w:hAnsi="Calibri" w:cs="Calibri"/>
              </w:rPr>
            </w:pPr>
            <w:ins w:id="665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05032" w14:textId="77777777" w:rsidR="00E67EDC" w:rsidRDefault="00E67EDC" w:rsidP="00B617D4">
            <w:pPr>
              <w:rPr>
                <w:ins w:id="666" w:author="Microsoft Office User" w:date="2023-10-29T14:23:00Z"/>
                <w:rFonts w:ascii="Calibri" w:eastAsia="Calibri" w:hAnsi="Calibri" w:cs="Calibri"/>
              </w:rPr>
            </w:pPr>
            <w:ins w:id="667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15233" w14:textId="77777777" w:rsidR="00E67EDC" w:rsidRDefault="00E67EDC" w:rsidP="00B617D4">
            <w:pPr>
              <w:rPr>
                <w:ins w:id="668" w:author="Microsoft Office User" w:date="2023-10-29T14:23:00Z"/>
                <w:rFonts w:ascii="Calibri" w:eastAsia="Calibri" w:hAnsi="Calibri" w:cs="Calibri"/>
              </w:rPr>
            </w:pPr>
            <w:ins w:id="669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B45AC" w14:textId="77777777" w:rsidR="00E67EDC" w:rsidRDefault="00E67EDC" w:rsidP="00B617D4">
            <w:pPr>
              <w:rPr>
                <w:ins w:id="670" w:author="Microsoft Office User" w:date="2023-10-29T14:23:00Z"/>
                <w:rFonts w:ascii="Calibri" w:eastAsia="Calibri" w:hAnsi="Calibri" w:cs="Calibri"/>
              </w:rPr>
            </w:pPr>
            <w:ins w:id="671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C947A" w14:textId="77777777" w:rsidR="00E67EDC" w:rsidRDefault="00E67EDC" w:rsidP="00B617D4">
            <w:pPr>
              <w:rPr>
                <w:ins w:id="672" w:author="Microsoft Office User" w:date="2023-10-29T14:23:00Z"/>
                <w:rFonts w:ascii="Calibri" w:eastAsia="Calibri" w:hAnsi="Calibri" w:cs="Calibri"/>
              </w:rPr>
            </w:pPr>
            <w:ins w:id="673" w:author="Microsoft Office User" w:date="2023-10-29T14:23:00Z">
              <w:r>
                <w:t>□</w:t>
              </w:r>
            </w:ins>
          </w:p>
        </w:tc>
      </w:tr>
      <w:tr w:rsidR="00E67EDC" w14:paraId="7C7CAF2B" w14:textId="77777777" w:rsidTr="00B617D4">
        <w:trPr>
          <w:ins w:id="674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DCE23" w14:textId="77777777" w:rsidR="00E67EDC" w:rsidRDefault="00E67EDC" w:rsidP="00B617D4">
            <w:pPr>
              <w:pStyle w:val="NormalWeb"/>
              <w:rPr>
                <w:ins w:id="675" w:author="Microsoft Office User" w:date="2023-10-29T14:23:00Z"/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9.</w:t>
            </w:r>
            <w:r>
              <w:rPr>
                <w:rFonts w:ascii="MS Gothic" w:eastAsia="MS Gothic" w:hAnsi="MS Gothic" w:cs="MS Gothic" w:hint="eastAsia"/>
                <w:b w:val="0"/>
              </w:rPr>
              <w:t>鼓励学生以尊重的方式挑</w:t>
            </w:r>
            <w:r>
              <w:rPr>
                <w:rFonts w:ascii="宋体" w:eastAsia="宋体" w:hAnsi="宋体" w:cs="宋体" w:hint="eastAsia"/>
                <w:b w:val="0"/>
              </w:rPr>
              <w:t>战、质疑和批判性地评估彼此的想法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9EC28" w14:textId="77777777" w:rsidR="00E67EDC" w:rsidRDefault="00E67EDC" w:rsidP="00B617D4">
            <w:pPr>
              <w:rPr>
                <w:ins w:id="676" w:author="Microsoft Office User" w:date="2023-10-29T14:23:00Z"/>
                <w:rFonts w:ascii="Calibri" w:eastAsia="Calibri" w:hAnsi="Calibri" w:cs="Calibri"/>
              </w:rPr>
            </w:pPr>
            <w:ins w:id="677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59365" w14:textId="77777777" w:rsidR="00E67EDC" w:rsidRDefault="00E67EDC" w:rsidP="00B617D4">
            <w:pPr>
              <w:rPr>
                <w:ins w:id="678" w:author="Microsoft Office User" w:date="2023-10-29T14:23:00Z"/>
                <w:rFonts w:ascii="Calibri" w:eastAsia="Calibri" w:hAnsi="Calibri" w:cs="Calibri"/>
              </w:rPr>
            </w:pPr>
            <w:ins w:id="679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473DE" w14:textId="77777777" w:rsidR="00E67EDC" w:rsidRDefault="00E67EDC" w:rsidP="00B617D4">
            <w:pPr>
              <w:rPr>
                <w:ins w:id="680" w:author="Microsoft Office User" w:date="2023-10-29T14:23:00Z"/>
                <w:rFonts w:ascii="Calibri" w:eastAsia="Calibri" w:hAnsi="Calibri" w:cs="Calibri"/>
              </w:rPr>
            </w:pPr>
            <w:ins w:id="681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DCDE3" w14:textId="77777777" w:rsidR="00E67EDC" w:rsidRDefault="00E67EDC" w:rsidP="00B617D4">
            <w:pPr>
              <w:rPr>
                <w:ins w:id="682" w:author="Microsoft Office User" w:date="2023-10-29T14:23:00Z"/>
                <w:rFonts w:ascii="Calibri" w:eastAsia="Calibri" w:hAnsi="Calibri" w:cs="Calibri"/>
              </w:rPr>
            </w:pPr>
            <w:ins w:id="683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046D3" w14:textId="77777777" w:rsidR="00E67EDC" w:rsidRDefault="00E67EDC" w:rsidP="00B617D4">
            <w:pPr>
              <w:rPr>
                <w:ins w:id="684" w:author="Microsoft Office User" w:date="2023-10-29T14:23:00Z"/>
                <w:rFonts w:ascii="Calibri" w:eastAsia="Calibri" w:hAnsi="Calibri" w:cs="Calibri"/>
              </w:rPr>
            </w:pPr>
            <w:ins w:id="685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9B976" w14:textId="77777777" w:rsidR="00E67EDC" w:rsidRDefault="00E67EDC" w:rsidP="00B617D4">
            <w:pPr>
              <w:rPr>
                <w:ins w:id="686" w:author="Microsoft Office User" w:date="2023-10-29T14:23:00Z"/>
                <w:rFonts w:ascii="Calibri" w:eastAsia="Calibri" w:hAnsi="Calibri" w:cs="Calibri"/>
              </w:rPr>
            </w:pPr>
            <w:ins w:id="687" w:author="Microsoft Office User" w:date="2023-10-29T14:23:00Z">
              <w:r>
                <w:t>□</w:t>
              </w:r>
            </w:ins>
          </w:p>
        </w:tc>
      </w:tr>
      <w:tr w:rsidR="00E67EDC" w14:paraId="112C90CD" w14:textId="77777777" w:rsidTr="00B617D4">
        <w:trPr>
          <w:trHeight w:val="268"/>
          <w:ins w:id="688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8F384" w14:textId="77777777" w:rsidR="00E67EDC" w:rsidRDefault="00E67EDC" w:rsidP="00B617D4">
            <w:pPr>
              <w:rPr>
                <w:ins w:id="689" w:author="Microsoft Office User" w:date="2023-10-29T14:23:00Z"/>
                <w:rFonts w:cs="Calibri"/>
                <w:b w:val="0"/>
              </w:rPr>
            </w:pPr>
            <w:r>
              <w:rPr>
                <w:rFonts w:hint="eastAsia"/>
                <w:b w:val="0"/>
              </w:rPr>
              <w:t>维度</w:t>
            </w:r>
            <w:r>
              <w:rPr>
                <w:rFonts w:hint="eastAsia"/>
                <w:b w:val="0"/>
              </w:rPr>
              <w:t>B </w:t>
            </w:r>
            <w:r>
              <w:rPr>
                <w:rFonts w:hint="eastAsia"/>
                <w:b w:val="0"/>
              </w:rPr>
              <w:t>的综合评分（将您的各项评分累加）</w:t>
            </w:r>
          </w:p>
        </w:tc>
        <w:tc>
          <w:tcPr>
            <w:tcW w:w="1472" w:type="pct"/>
            <w:gridSpan w:val="6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2E233" w14:textId="77777777" w:rsidR="00E67EDC" w:rsidRDefault="00E67EDC" w:rsidP="00B617D4">
            <w:pPr>
              <w:rPr>
                <w:ins w:id="690" w:author="Microsoft Office User" w:date="2023-10-29T14:23:00Z"/>
              </w:rPr>
            </w:pPr>
            <w:ins w:id="691" w:author="Microsoft Office User" w:date="2023-10-29T14:23:00Z">
              <w:r>
                <w:t xml:space="preserve">                                                / 24</w:t>
              </w:r>
            </w:ins>
          </w:p>
        </w:tc>
      </w:tr>
      <w:tr w:rsidR="00E67EDC" w14:paraId="40AFCDB9" w14:textId="77777777" w:rsidTr="00B617D4">
        <w:trPr>
          <w:trHeight w:val="346"/>
          <w:ins w:id="692" w:author="Microsoft Office User" w:date="2023-10-29T14:23:00Z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BCCE1" w14:textId="77777777" w:rsidR="00E67EDC" w:rsidRDefault="00E67EDC" w:rsidP="00B617D4">
            <w:pPr>
              <w:jc w:val="center"/>
              <w:rPr>
                <w:ins w:id="693" w:author="Microsoft Office User" w:date="2023-10-29T14:23:00Z"/>
                <w:rFonts w:cs="Calibri"/>
              </w:rPr>
            </w:pPr>
            <w:r>
              <w:rPr>
                <w:rFonts w:hint="eastAsia"/>
              </w:rPr>
              <w:lastRenderedPageBreak/>
              <w:t>C: </w:t>
            </w:r>
            <w:r>
              <w:rPr>
                <w:rFonts w:hint="eastAsia"/>
              </w:rPr>
              <w:t>对话参与度</w:t>
            </w:r>
          </w:p>
        </w:tc>
      </w:tr>
      <w:tr w:rsidR="00E67EDC" w14:paraId="6F1CE5C5" w14:textId="77777777" w:rsidTr="00B617D4">
        <w:trPr>
          <w:ins w:id="694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400F5" w14:textId="77777777" w:rsidR="00E67EDC" w:rsidRDefault="00E67EDC" w:rsidP="00B617D4">
            <w:pPr>
              <w:rPr>
                <w:ins w:id="695" w:author="Microsoft Office User" w:date="2023-10-29T14:23:00Z"/>
              </w:rPr>
            </w:pPr>
          </w:p>
        </w:tc>
        <w:tc>
          <w:tcPr>
            <w:tcW w:w="300" w:type="pct"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58D2D" w14:textId="77777777" w:rsidR="00E67EDC" w:rsidRDefault="00E67EDC" w:rsidP="00B617D4">
            <w:pPr>
              <w:rPr>
                <w:ins w:id="696" w:author="Microsoft Office User" w:date="2023-10-29T14:23:00Z"/>
              </w:rPr>
            </w:pPr>
            <w:ins w:id="697" w:author="Microsoft Office User" w:date="2023-10-29T14:23:00Z">
              <w:r>
                <w:t>(1)</w:t>
              </w:r>
            </w:ins>
          </w:p>
        </w:tc>
        <w:tc>
          <w:tcPr>
            <w:tcW w:w="225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5A67A" w14:textId="77777777" w:rsidR="00E67EDC" w:rsidRDefault="00E67EDC" w:rsidP="00B617D4">
            <w:pPr>
              <w:rPr>
                <w:ins w:id="698" w:author="Microsoft Office User" w:date="2023-10-29T14:23:00Z"/>
              </w:rPr>
            </w:pPr>
            <w:ins w:id="699" w:author="Microsoft Office User" w:date="2023-10-29T14:23:00Z">
              <w:r>
                <w:t>(2)</w:t>
              </w:r>
            </w:ins>
          </w:p>
        </w:tc>
        <w:tc>
          <w:tcPr>
            <w:tcW w:w="214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079D4" w14:textId="77777777" w:rsidR="00E67EDC" w:rsidRDefault="00E67EDC" w:rsidP="00B617D4">
            <w:pPr>
              <w:rPr>
                <w:ins w:id="700" w:author="Microsoft Office User" w:date="2023-10-29T14:23:00Z"/>
              </w:rPr>
            </w:pPr>
            <w:ins w:id="701" w:author="Microsoft Office User" w:date="2023-10-29T14:23:00Z">
              <w:r>
                <w:t>(3)</w:t>
              </w:r>
            </w:ins>
          </w:p>
        </w:tc>
        <w:tc>
          <w:tcPr>
            <w:tcW w:w="214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E75E3" w14:textId="77777777" w:rsidR="00E67EDC" w:rsidRDefault="00E67EDC" w:rsidP="00B617D4">
            <w:pPr>
              <w:rPr>
                <w:ins w:id="702" w:author="Microsoft Office User" w:date="2023-10-29T14:23:00Z"/>
              </w:rPr>
            </w:pPr>
            <w:ins w:id="703" w:author="Microsoft Office User" w:date="2023-10-29T14:23:00Z">
              <w:r>
                <w:t>(4)</w:t>
              </w:r>
            </w:ins>
          </w:p>
        </w:tc>
        <w:tc>
          <w:tcPr>
            <w:tcW w:w="219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D3DF7" w14:textId="77777777" w:rsidR="00E67EDC" w:rsidRDefault="00E67EDC" w:rsidP="00B617D4">
            <w:pPr>
              <w:rPr>
                <w:ins w:id="704" w:author="Microsoft Office User" w:date="2023-10-29T14:23:00Z"/>
              </w:rPr>
            </w:pPr>
            <w:ins w:id="705" w:author="Microsoft Office User" w:date="2023-10-29T14:23:00Z">
              <w:r>
                <w:t>(5)</w:t>
              </w:r>
            </w:ins>
          </w:p>
        </w:tc>
        <w:tc>
          <w:tcPr>
            <w:tcW w:w="300" w:type="pct"/>
            <w:tcBorders>
              <w:left w:val="nil"/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EDE8F" w14:textId="77777777" w:rsidR="00E67EDC" w:rsidRDefault="00E67EDC" w:rsidP="00B617D4">
            <w:pPr>
              <w:rPr>
                <w:ins w:id="706" w:author="Microsoft Office User" w:date="2023-10-29T14:23:00Z"/>
              </w:rPr>
            </w:pPr>
            <w:ins w:id="707" w:author="Microsoft Office User" w:date="2023-10-29T14:23:00Z">
              <w:r>
                <w:t>(6)</w:t>
              </w:r>
            </w:ins>
          </w:p>
        </w:tc>
      </w:tr>
      <w:tr w:rsidR="00E67EDC" w14:paraId="25597441" w14:textId="77777777" w:rsidTr="00B617D4">
        <w:trPr>
          <w:ins w:id="708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79DE5" w14:textId="77777777" w:rsidR="00E67EDC" w:rsidRDefault="00E67EDC" w:rsidP="00B617D4">
            <w:pPr>
              <w:pStyle w:val="NormalWeb"/>
              <w:rPr>
                <w:ins w:id="709" w:author="Microsoft Office User" w:date="2023-10-29T14:23:00Z"/>
                <w:rFonts w:eastAsia="Calibri"/>
                <w:b w:val="0"/>
                <w:lang w:val="en-GB"/>
              </w:rPr>
            </w:pPr>
            <w:r>
              <w:rPr>
                <w:rFonts w:eastAsia="Calibri"/>
                <w:b w:val="0"/>
              </w:rPr>
              <w:t>10.</w:t>
            </w:r>
            <w:r>
              <w:rPr>
                <w:rFonts w:ascii="宋体" w:eastAsia="宋体" w:hAnsi="宋体" w:cs="宋体" w:hint="eastAsia"/>
                <w:b w:val="0"/>
              </w:rPr>
              <w:t>强调有目的的对话对学生学习的重要性，例如，指出学生如何通过有效的对话协同解决问题，或在课程结束时对对话进行反思。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12040" w14:textId="77777777" w:rsidR="00E67EDC" w:rsidRDefault="00E67EDC" w:rsidP="00B617D4">
            <w:pPr>
              <w:rPr>
                <w:ins w:id="710" w:author="Microsoft Office User" w:date="2023-10-29T14:23:00Z"/>
                <w:rFonts w:ascii="Calibri" w:eastAsia="Calibri" w:hAnsi="Calibri" w:cs="Calibri"/>
              </w:rPr>
            </w:pPr>
            <w:ins w:id="711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F0AB9" w14:textId="77777777" w:rsidR="00E67EDC" w:rsidRDefault="00E67EDC" w:rsidP="00B617D4">
            <w:pPr>
              <w:rPr>
                <w:ins w:id="712" w:author="Microsoft Office User" w:date="2023-10-29T14:23:00Z"/>
                <w:rFonts w:ascii="Calibri" w:eastAsia="Calibri" w:hAnsi="Calibri" w:cs="Calibri"/>
              </w:rPr>
            </w:pPr>
            <w:ins w:id="713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B1C05" w14:textId="77777777" w:rsidR="00E67EDC" w:rsidRDefault="00E67EDC" w:rsidP="00B617D4">
            <w:pPr>
              <w:rPr>
                <w:ins w:id="714" w:author="Microsoft Office User" w:date="2023-10-29T14:23:00Z"/>
                <w:rFonts w:ascii="Calibri" w:eastAsia="Calibri" w:hAnsi="Calibri" w:cs="Calibri"/>
              </w:rPr>
            </w:pPr>
            <w:ins w:id="715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ECA3A" w14:textId="77777777" w:rsidR="00E67EDC" w:rsidRDefault="00E67EDC" w:rsidP="00B617D4">
            <w:pPr>
              <w:rPr>
                <w:ins w:id="716" w:author="Microsoft Office User" w:date="2023-10-29T14:23:00Z"/>
                <w:rFonts w:ascii="Calibri" w:eastAsia="Calibri" w:hAnsi="Calibri" w:cs="Calibri"/>
              </w:rPr>
            </w:pPr>
            <w:ins w:id="717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0E7D1" w14:textId="77777777" w:rsidR="00E67EDC" w:rsidRDefault="00E67EDC" w:rsidP="00B617D4">
            <w:pPr>
              <w:rPr>
                <w:ins w:id="718" w:author="Microsoft Office User" w:date="2023-10-29T14:23:00Z"/>
                <w:rFonts w:ascii="Calibri" w:eastAsia="Calibri" w:hAnsi="Calibri" w:cs="Calibri"/>
              </w:rPr>
            </w:pPr>
            <w:ins w:id="719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A011D" w14:textId="77777777" w:rsidR="00E67EDC" w:rsidRDefault="00E67EDC" w:rsidP="00B617D4">
            <w:pPr>
              <w:rPr>
                <w:ins w:id="720" w:author="Microsoft Office User" w:date="2023-10-29T14:23:00Z"/>
                <w:rFonts w:ascii="Calibri" w:eastAsia="Calibri" w:hAnsi="Calibri" w:cs="Calibri"/>
              </w:rPr>
            </w:pPr>
            <w:ins w:id="721" w:author="Microsoft Office User" w:date="2023-10-29T14:23:00Z">
              <w:r>
                <w:t>□</w:t>
              </w:r>
            </w:ins>
          </w:p>
        </w:tc>
      </w:tr>
      <w:tr w:rsidR="00E67EDC" w14:paraId="49C03FE4" w14:textId="77777777" w:rsidTr="00B617D4">
        <w:trPr>
          <w:ins w:id="722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D965C" w14:textId="77777777" w:rsidR="00E67EDC" w:rsidRDefault="00E67EDC" w:rsidP="00B617D4">
            <w:pPr>
              <w:pStyle w:val="NormalWeb"/>
              <w:rPr>
                <w:ins w:id="723" w:author="Microsoft Office User" w:date="2023-10-29T14:23:00Z"/>
                <w:rFonts w:eastAsia="Calibri"/>
                <w:b w:val="0"/>
                <w:lang w:val="en-GB"/>
              </w:rPr>
            </w:pPr>
            <w:r>
              <w:rPr>
                <w:rFonts w:eastAsia="Calibri"/>
                <w:b w:val="0"/>
              </w:rPr>
              <w:t>11.</w:t>
            </w:r>
            <w:r>
              <w:rPr>
                <w:rFonts w:ascii="MS Gothic" w:eastAsia="MS Gothic" w:hAnsi="MS Gothic" w:cs="MS Gothic" w:hint="eastAsia"/>
                <w:b w:val="0"/>
              </w:rPr>
              <w:t>在学生提出新的想法或</w:t>
            </w:r>
            <w:r>
              <w:rPr>
                <w:rFonts w:ascii="宋体" w:eastAsia="宋体" w:hAnsi="宋体" w:cs="宋体" w:hint="eastAsia"/>
                <w:b w:val="0"/>
              </w:rPr>
              <w:t>论点时，我会展现出愿意改变观点的开放态度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E42D4" w14:textId="77777777" w:rsidR="00E67EDC" w:rsidRDefault="00E67EDC" w:rsidP="00B617D4">
            <w:pPr>
              <w:rPr>
                <w:ins w:id="724" w:author="Microsoft Office User" w:date="2023-10-29T14:23:00Z"/>
                <w:rFonts w:ascii="Calibri" w:eastAsia="Calibri" w:hAnsi="Calibri" w:cs="Calibri"/>
              </w:rPr>
            </w:pPr>
            <w:ins w:id="725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69F27" w14:textId="77777777" w:rsidR="00E67EDC" w:rsidRDefault="00E67EDC" w:rsidP="00B617D4">
            <w:pPr>
              <w:rPr>
                <w:ins w:id="726" w:author="Microsoft Office User" w:date="2023-10-29T14:23:00Z"/>
                <w:rFonts w:ascii="Calibri" w:eastAsia="Calibri" w:hAnsi="Calibri" w:cs="Calibri"/>
              </w:rPr>
            </w:pPr>
            <w:ins w:id="727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4505D" w14:textId="77777777" w:rsidR="00E67EDC" w:rsidRDefault="00E67EDC" w:rsidP="00B617D4">
            <w:pPr>
              <w:rPr>
                <w:ins w:id="728" w:author="Microsoft Office User" w:date="2023-10-29T14:23:00Z"/>
                <w:rFonts w:ascii="Calibri" w:eastAsia="Calibri" w:hAnsi="Calibri" w:cs="Calibri"/>
              </w:rPr>
            </w:pPr>
            <w:ins w:id="729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BFEA4" w14:textId="77777777" w:rsidR="00E67EDC" w:rsidRDefault="00E67EDC" w:rsidP="00B617D4">
            <w:pPr>
              <w:rPr>
                <w:ins w:id="730" w:author="Microsoft Office User" w:date="2023-10-29T14:23:00Z"/>
                <w:rFonts w:ascii="Calibri" w:eastAsia="Calibri" w:hAnsi="Calibri" w:cs="Calibri"/>
              </w:rPr>
            </w:pPr>
            <w:ins w:id="731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4A0EA" w14:textId="77777777" w:rsidR="00E67EDC" w:rsidRDefault="00E67EDC" w:rsidP="00B617D4">
            <w:pPr>
              <w:rPr>
                <w:ins w:id="732" w:author="Microsoft Office User" w:date="2023-10-29T14:23:00Z"/>
                <w:rFonts w:ascii="Calibri" w:eastAsia="Calibri" w:hAnsi="Calibri" w:cs="Calibri"/>
              </w:rPr>
            </w:pPr>
            <w:ins w:id="733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DE17C" w14:textId="77777777" w:rsidR="00E67EDC" w:rsidRDefault="00E67EDC" w:rsidP="00B617D4">
            <w:pPr>
              <w:rPr>
                <w:ins w:id="734" w:author="Microsoft Office User" w:date="2023-10-29T14:23:00Z"/>
                <w:rFonts w:ascii="Calibri" w:eastAsia="Calibri" w:hAnsi="Calibri" w:cs="Calibri"/>
              </w:rPr>
            </w:pPr>
            <w:ins w:id="735" w:author="Microsoft Office User" w:date="2023-10-29T14:23:00Z">
              <w:r>
                <w:t>□</w:t>
              </w:r>
            </w:ins>
          </w:p>
        </w:tc>
      </w:tr>
      <w:tr w:rsidR="00E67EDC" w14:paraId="43A871DE" w14:textId="77777777" w:rsidTr="00B617D4">
        <w:trPr>
          <w:ins w:id="736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FF2C1" w14:textId="77777777" w:rsidR="00E67EDC" w:rsidRDefault="00E67EDC" w:rsidP="00B617D4">
            <w:pPr>
              <w:pStyle w:val="NormalWeb"/>
              <w:rPr>
                <w:ins w:id="737" w:author="Microsoft Office User" w:date="2023-10-29T14:23:00Z"/>
                <w:rFonts w:eastAsia="Calibri"/>
                <w:b w:val="0"/>
                <w:lang w:val="en-GB"/>
              </w:rPr>
            </w:pPr>
            <w:r>
              <w:rPr>
                <w:rFonts w:eastAsia="Calibri"/>
                <w:b w:val="0"/>
              </w:rPr>
              <w:t>12.</w:t>
            </w:r>
            <w:r>
              <w:rPr>
                <w:rFonts w:ascii="宋体" w:eastAsia="宋体" w:hAnsi="宋体" w:cs="宋体" w:hint="eastAsia"/>
                <w:b w:val="0"/>
              </w:rPr>
              <w:t>营造信任氛围，使学生感到足够自在，敢于冒险，尝试新事物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0C9A7" w14:textId="77777777" w:rsidR="00E67EDC" w:rsidRDefault="00E67EDC" w:rsidP="00B617D4">
            <w:pPr>
              <w:rPr>
                <w:ins w:id="738" w:author="Microsoft Office User" w:date="2023-10-29T14:23:00Z"/>
                <w:rFonts w:ascii="Calibri" w:eastAsia="Calibri" w:hAnsi="Calibri" w:cs="Calibri"/>
              </w:rPr>
            </w:pPr>
            <w:ins w:id="739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4E91B" w14:textId="77777777" w:rsidR="00E67EDC" w:rsidRDefault="00E67EDC" w:rsidP="00B617D4">
            <w:pPr>
              <w:rPr>
                <w:ins w:id="740" w:author="Microsoft Office User" w:date="2023-10-29T14:23:00Z"/>
                <w:rFonts w:ascii="Calibri" w:eastAsia="Calibri" w:hAnsi="Calibri" w:cs="Calibri"/>
              </w:rPr>
            </w:pPr>
            <w:ins w:id="741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F77B1" w14:textId="77777777" w:rsidR="00E67EDC" w:rsidRDefault="00E67EDC" w:rsidP="00B617D4">
            <w:pPr>
              <w:rPr>
                <w:ins w:id="742" w:author="Microsoft Office User" w:date="2023-10-29T14:23:00Z"/>
                <w:rFonts w:ascii="Calibri" w:eastAsia="Calibri" w:hAnsi="Calibri" w:cs="Calibri"/>
              </w:rPr>
            </w:pPr>
            <w:ins w:id="743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F94B3" w14:textId="77777777" w:rsidR="00E67EDC" w:rsidRDefault="00E67EDC" w:rsidP="00B617D4">
            <w:pPr>
              <w:rPr>
                <w:ins w:id="744" w:author="Microsoft Office User" w:date="2023-10-29T14:23:00Z"/>
                <w:rFonts w:ascii="Calibri" w:eastAsia="Calibri" w:hAnsi="Calibri" w:cs="Calibri"/>
              </w:rPr>
            </w:pPr>
            <w:ins w:id="745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850E0" w14:textId="77777777" w:rsidR="00E67EDC" w:rsidRDefault="00E67EDC" w:rsidP="00B617D4">
            <w:pPr>
              <w:rPr>
                <w:ins w:id="746" w:author="Microsoft Office User" w:date="2023-10-29T14:23:00Z"/>
                <w:rFonts w:ascii="Calibri" w:eastAsia="Calibri" w:hAnsi="Calibri" w:cs="Calibri"/>
              </w:rPr>
            </w:pPr>
            <w:ins w:id="747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35D8B" w14:textId="77777777" w:rsidR="00E67EDC" w:rsidRDefault="00E67EDC" w:rsidP="00B617D4">
            <w:pPr>
              <w:rPr>
                <w:ins w:id="748" w:author="Microsoft Office User" w:date="2023-10-29T14:23:00Z"/>
                <w:rFonts w:ascii="Calibri" w:eastAsia="Calibri" w:hAnsi="Calibri" w:cs="Calibri"/>
              </w:rPr>
            </w:pPr>
            <w:ins w:id="749" w:author="Microsoft Office User" w:date="2023-10-29T14:23:00Z">
              <w:r>
                <w:t>□</w:t>
              </w:r>
            </w:ins>
          </w:p>
        </w:tc>
      </w:tr>
      <w:tr w:rsidR="00E67EDC" w14:paraId="1416DA46" w14:textId="77777777" w:rsidTr="00B617D4">
        <w:trPr>
          <w:ins w:id="750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5195B" w14:textId="77777777" w:rsidR="00E67EDC" w:rsidRDefault="00E67EDC" w:rsidP="00B617D4">
            <w:pPr>
              <w:pStyle w:val="NormalWeb"/>
              <w:rPr>
                <w:ins w:id="751" w:author="Microsoft Office User" w:date="2023-10-29T14:23:00Z"/>
                <w:rFonts w:eastAsia="Calibri"/>
                <w:b w:val="0"/>
                <w:lang w:val="en-GB"/>
              </w:rPr>
            </w:pPr>
            <w:r>
              <w:rPr>
                <w:rFonts w:eastAsia="Calibri"/>
                <w:b w:val="0"/>
              </w:rPr>
              <w:t>13.</w:t>
            </w:r>
            <w:r>
              <w:rPr>
                <w:rFonts w:ascii="MS Gothic" w:eastAsia="MS Gothic" w:hAnsi="MS Gothic" w:cs="MS Gothic" w:hint="eastAsia"/>
                <w:b w:val="0"/>
              </w:rPr>
              <w:t>与学生共同制定并遵守</w:t>
            </w:r>
            <w:r>
              <w:rPr>
                <w:rFonts w:ascii="宋体" w:eastAsia="宋体" w:hAnsi="宋体" w:cs="宋体" w:hint="eastAsia"/>
                <w:b w:val="0"/>
              </w:rPr>
              <w:t>对话的基本规则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A8B62" w14:textId="77777777" w:rsidR="00E67EDC" w:rsidRDefault="00E67EDC" w:rsidP="00B617D4">
            <w:pPr>
              <w:rPr>
                <w:ins w:id="752" w:author="Microsoft Office User" w:date="2023-10-29T14:23:00Z"/>
                <w:rFonts w:ascii="Calibri" w:eastAsia="Calibri" w:hAnsi="Calibri" w:cs="Calibri"/>
              </w:rPr>
            </w:pPr>
            <w:ins w:id="753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1E17B" w14:textId="77777777" w:rsidR="00E67EDC" w:rsidRDefault="00E67EDC" w:rsidP="00B617D4">
            <w:pPr>
              <w:rPr>
                <w:ins w:id="754" w:author="Microsoft Office User" w:date="2023-10-29T14:23:00Z"/>
                <w:rFonts w:ascii="Calibri" w:eastAsia="Calibri" w:hAnsi="Calibri" w:cs="Calibri"/>
              </w:rPr>
            </w:pPr>
            <w:ins w:id="755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3EBF8" w14:textId="77777777" w:rsidR="00E67EDC" w:rsidRDefault="00E67EDC" w:rsidP="00B617D4">
            <w:pPr>
              <w:rPr>
                <w:ins w:id="756" w:author="Microsoft Office User" w:date="2023-10-29T14:23:00Z"/>
                <w:rFonts w:ascii="Calibri" w:eastAsia="Calibri" w:hAnsi="Calibri" w:cs="Calibri"/>
              </w:rPr>
            </w:pPr>
            <w:ins w:id="757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08375" w14:textId="77777777" w:rsidR="00E67EDC" w:rsidRDefault="00E67EDC" w:rsidP="00B617D4">
            <w:pPr>
              <w:rPr>
                <w:ins w:id="758" w:author="Microsoft Office User" w:date="2023-10-29T14:23:00Z"/>
                <w:rFonts w:ascii="Calibri" w:eastAsia="Calibri" w:hAnsi="Calibri" w:cs="Calibri"/>
              </w:rPr>
            </w:pPr>
            <w:ins w:id="759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FC45F" w14:textId="77777777" w:rsidR="00E67EDC" w:rsidRDefault="00E67EDC" w:rsidP="00B617D4">
            <w:pPr>
              <w:rPr>
                <w:ins w:id="760" w:author="Microsoft Office User" w:date="2023-10-29T14:23:00Z"/>
                <w:rFonts w:ascii="Calibri" w:eastAsia="Calibri" w:hAnsi="Calibri" w:cs="Calibri"/>
              </w:rPr>
            </w:pPr>
            <w:ins w:id="761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D3212" w14:textId="77777777" w:rsidR="00E67EDC" w:rsidRDefault="00E67EDC" w:rsidP="00B617D4">
            <w:pPr>
              <w:rPr>
                <w:ins w:id="762" w:author="Microsoft Office User" w:date="2023-10-29T14:23:00Z"/>
                <w:rFonts w:ascii="Calibri" w:eastAsia="Calibri" w:hAnsi="Calibri" w:cs="Calibri"/>
              </w:rPr>
            </w:pPr>
            <w:ins w:id="763" w:author="Microsoft Office User" w:date="2023-10-29T14:23:00Z">
              <w:r>
                <w:t>□</w:t>
              </w:r>
            </w:ins>
          </w:p>
        </w:tc>
      </w:tr>
      <w:tr w:rsidR="00E67EDC" w14:paraId="0CDFA283" w14:textId="77777777" w:rsidTr="00B617D4">
        <w:trPr>
          <w:ins w:id="764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05B1D" w14:textId="77777777" w:rsidR="00E67EDC" w:rsidRDefault="00E67EDC" w:rsidP="00B617D4">
            <w:pPr>
              <w:pStyle w:val="NormalWeb"/>
              <w:rPr>
                <w:ins w:id="765" w:author="Microsoft Office User" w:date="2023-10-29T14:23:00Z"/>
                <w:rFonts w:eastAsia="Calibri"/>
                <w:b w:val="0"/>
                <w:lang w:val="en-GB"/>
              </w:rPr>
            </w:pPr>
            <w:r>
              <w:rPr>
                <w:rFonts w:eastAsia="Calibri"/>
                <w:b w:val="0"/>
              </w:rPr>
              <w:t>14.</w:t>
            </w:r>
            <w:r>
              <w:rPr>
                <w:rFonts w:ascii="MS Gothic" w:eastAsia="MS Gothic" w:hAnsi="MS Gothic" w:cs="MS Gothic" w:hint="eastAsia"/>
                <w:b w:val="0"/>
              </w:rPr>
              <w:t>确保富有成效的</w:t>
            </w:r>
            <w:r>
              <w:rPr>
                <w:rFonts w:ascii="宋体" w:eastAsia="宋体" w:hAnsi="宋体" w:cs="宋体" w:hint="eastAsia"/>
                <w:b w:val="0"/>
              </w:rPr>
              <w:t>对话贯穿课程的不同阶段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43D68" w14:textId="77777777" w:rsidR="00E67EDC" w:rsidRDefault="00E67EDC" w:rsidP="00B617D4">
            <w:pPr>
              <w:rPr>
                <w:ins w:id="766" w:author="Microsoft Office User" w:date="2023-10-29T14:23:00Z"/>
                <w:rFonts w:ascii="Calibri" w:eastAsia="Calibri" w:hAnsi="Calibri" w:cs="Calibri"/>
              </w:rPr>
            </w:pPr>
            <w:ins w:id="767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47866" w14:textId="77777777" w:rsidR="00E67EDC" w:rsidRDefault="00E67EDC" w:rsidP="00B617D4">
            <w:pPr>
              <w:rPr>
                <w:ins w:id="768" w:author="Microsoft Office User" w:date="2023-10-29T14:23:00Z"/>
                <w:rFonts w:ascii="Calibri" w:eastAsia="Calibri" w:hAnsi="Calibri" w:cs="Calibri"/>
              </w:rPr>
            </w:pPr>
            <w:ins w:id="769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BD50C" w14:textId="77777777" w:rsidR="00E67EDC" w:rsidRDefault="00E67EDC" w:rsidP="00B617D4">
            <w:pPr>
              <w:rPr>
                <w:ins w:id="770" w:author="Microsoft Office User" w:date="2023-10-29T14:23:00Z"/>
                <w:rFonts w:ascii="Calibri" w:eastAsia="Calibri" w:hAnsi="Calibri" w:cs="Calibri"/>
              </w:rPr>
            </w:pPr>
            <w:ins w:id="771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8E7BB" w14:textId="77777777" w:rsidR="00E67EDC" w:rsidRDefault="00E67EDC" w:rsidP="00B617D4">
            <w:pPr>
              <w:rPr>
                <w:ins w:id="772" w:author="Microsoft Office User" w:date="2023-10-29T14:23:00Z"/>
                <w:rFonts w:ascii="Calibri" w:eastAsia="Calibri" w:hAnsi="Calibri" w:cs="Calibri"/>
              </w:rPr>
            </w:pPr>
            <w:ins w:id="773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EB783" w14:textId="77777777" w:rsidR="00E67EDC" w:rsidRDefault="00E67EDC" w:rsidP="00B617D4">
            <w:pPr>
              <w:rPr>
                <w:ins w:id="774" w:author="Microsoft Office User" w:date="2023-10-29T14:23:00Z"/>
                <w:rFonts w:ascii="Calibri" w:eastAsia="Calibri" w:hAnsi="Calibri" w:cs="Calibri"/>
              </w:rPr>
            </w:pPr>
            <w:ins w:id="775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320D7" w14:textId="77777777" w:rsidR="00E67EDC" w:rsidRDefault="00E67EDC" w:rsidP="00B617D4">
            <w:pPr>
              <w:rPr>
                <w:ins w:id="776" w:author="Microsoft Office User" w:date="2023-10-29T14:23:00Z"/>
                <w:rFonts w:ascii="Calibri" w:eastAsia="Calibri" w:hAnsi="Calibri" w:cs="Calibri"/>
              </w:rPr>
            </w:pPr>
            <w:ins w:id="777" w:author="Microsoft Office User" w:date="2023-10-29T14:23:00Z">
              <w:r>
                <w:t>□</w:t>
              </w:r>
            </w:ins>
          </w:p>
        </w:tc>
      </w:tr>
      <w:tr w:rsidR="00E67EDC" w14:paraId="1DA53640" w14:textId="77777777" w:rsidTr="00B617D4">
        <w:trPr>
          <w:ins w:id="778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A3D39" w14:textId="77777777" w:rsidR="00E67EDC" w:rsidRDefault="00E67EDC" w:rsidP="00B617D4">
            <w:pPr>
              <w:pStyle w:val="NormalWeb"/>
              <w:rPr>
                <w:ins w:id="779" w:author="Microsoft Office User" w:date="2023-10-29T14:23:00Z"/>
                <w:rFonts w:eastAsia="Calibri"/>
                <w:b w:val="0"/>
                <w:lang w:val="en-GB"/>
              </w:rPr>
            </w:pPr>
            <w:r>
              <w:rPr>
                <w:rFonts w:eastAsia="Calibri"/>
                <w:b w:val="0"/>
              </w:rPr>
              <w:t>15.</w:t>
            </w:r>
            <w:r>
              <w:rPr>
                <w:rFonts w:ascii="MS Gothic" w:eastAsia="MS Gothic" w:hAnsi="MS Gothic" w:cs="MS Gothic" w:hint="eastAsia"/>
                <w:b w:val="0"/>
              </w:rPr>
              <w:t>随着</w:t>
            </w:r>
            <w:r>
              <w:rPr>
                <w:rFonts w:ascii="宋体" w:eastAsia="宋体" w:hAnsi="宋体" w:cs="宋体" w:hint="eastAsia"/>
                <w:b w:val="0"/>
              </w:rPr>
              <w:t>时间的推移（在课程之间）逐渐发展对话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BB867" w14:textId="77777777" w:rsidR="00E67EDC" w:rsidRDefault="00E67EDC" w:rsidP="00B617D4">
            <w:pPr>
              <w:rPr>
                <w:ins w:id="780" w:author="Microsoft Office User" w:date="2023-10-29T14:23:00Z"/>
                <w:rFonts w:ascii="Calibri" w:eastAsia="Calibri" w:hAnsi="Calibri" w:cs="Calibri"/>
              </w:rPr>
            </w:pPr>
            <w:ins w:id="781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E3BA2" w14:textId="77777777" w:rsidR="00E67EDC" w:rsidRDefault="00E67EDC" w:rsidP="00B617D4">
            <w:pPr>
              <w:rPr>
                <w:ins w:id="782" w:author="Microsoft Office User" w:date="2023-10-29T14:23:00Z"/>
                <w:rFonts w:ascii="Calibri" w:eastAsia="Calibri" w:hAnsi="Calibri" w:cs="Calibri"/>
              </w:rPr>
            </w:pPr>
            <w:ins w:id="783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28520" w14:textId="77777777" w:rsidR="00E67EDC" w:rsidRDefault="00E67EDC" w:rsidP="00B617D4">
            <w:pPr>
              <w:rPr>
                <w:ins w:id="784" w:author="Microsoft Office User" w:date="2023-10-29T14:23:00Z"/>
                <w:rFonts w:ascii="Calibri" w:eastAsia="Calibri" w:hAnsi="Calibri" w:cs="Calibri"/>
              </w:rPr>
            </w:pPr>
            <w:ins w:id="785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9FD36" w14:textId="77777777" w:rsidR="00E67EDC" w:rsidRDefault="00E67EDC" w:rsidP="00B617D4">
            <w:pPr>
              <w:rPr>
                <w:ins w:id="786" w:author="Microsoft Office User" w:date="2023-10-29T14:23:00Z"/>
                <w:rFonts w:ascii="Calibri" w:eastAsia="Calibri" w:hAnsi="Calibri" w:cs="Calibri"/>
              </w:rPr>
            </w:pPr>
            <w:ins w:id="787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3B943" w14:textId="77777777" w:rsidR="00E67EDC" w:rsidRDefault="00E67EDC" w:rsidP="00B617D4">
            <w:pPr>
              <w:rPr>
                <w:ins w:id="788" w:author="Microsoft Office User" w:date="2023-10-29T14:23:00Z"/>
                <w:rFonts w:ascii="Calibri" w:eastAsia="Calibri" w:hAnsi="Calibri" w:cs="Calibri"/>
              </w:rPr>
            </w:pPr>
            <w:ins w:id="789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72577" w14:textId="77777777" w:rsidR="00E67EDC" w:rsidRDefault="00E67EDC" w:rsidP="00B617D4">
            <w:pPr>
              <w:rPr>
                <w:ins w:id="790" w:author="Microsoft Office User" w:date="2023-10-29T14:23:00Z"/>
                <w:rFonts w:ascii="Calibri" w:eastAsia="Calibri" w:hAnsi="Calibri" w:cs="Calibri"/>
              </w:rPr>
            </w:pPr>
            <w:ins w:id="791" w:author="Microsoft Office User" w:date="2023-10-29T14:23:00Z">
              <w:r>
                <w:t>□</w:t>
              </w:r>
            </w:ins>
          </w:p>
        </w:tc>
      </w:tr>
      <w:tr w:rsidR="00E67EDC" w14:paraId="240FD056" w14:textId="77777777" w:rsidTr="00B617D4">
        <w:trPr>
          <w:ins w:id="792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EFDEE" w14:textId="77777777" w:rsidR="00E67EDC" w:rsidRDefault="00E67EDC" w:rsidP="00B617D4">
            <w:pPr>
              <w:pStyle w:val="NormalWeb"/>
              <w:rPr>
                <w:ins w:id="793" w:author="Microsoft Office User" w:date="2023-10-29T14:23:00Z"/>
                <w:rFonts w:eastAsia="Calibri"/>
                <w:b w:val="0"/>
                <w:lang w:val="en-GB"/>
              </w:rPr>
            </w:pPr>
            <w:r>
              <w:rPr>
                <w:rFonts w:eastAsia="Calibri"/>
                <w:b w:val="0"/>
              </w:rPr>
              <w:t>16.</w:t>
            </w:r>
            <w:r>
              <w:rPr>
                <w:rFonts w:ascii="MS Gothic" w:eastAsia="MS Gothic" w:hAnsi="MS Gothic" w:cs="MS Gothic" w:hint="eastAsia"/>
                <w:b w:val="0"/>
              </w:rPr>
              <w:t>邀</w:t>
            </w:r>
            <w:r>
              <w:rPr>
                <w:rFonts w:ascii="宋体" w:eastAsia="宋体" w:hAnsi="宋体" w:cs="宋体" w:hint="eastAsia"/>
                <w:b w:val="0"/>
              </w:rPr>
              <w:t>请学生反思对话的质量和效果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074A4" w14:textId="77777777" w:rsidR="00E67EDC" w:rsidRDefault="00E67EDC" w:rsidP="00B617D4">
            <w:pPr>
              <w:rPr>
                <w:ins w:id="794" w:author="Microsoft Office User" w:date="2023-10-29T14:23:00Z"/>
                <w:rFonts w:ascii="Calibri" w:eastAsia="Calibri" w:hAnsi="Calibri" w:cs="Calibri"/>
              </w:rPr>
            </w:pPr>
            <w:ins w:id="795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7A7FA" w14:textId="77777777" w:rsidR="00E67EDC" w:rsidRDefault="00E67EDC" w:rsidP="00B617D4">
            <w:pPr>
              <w:rPr>
                <w:ins w:id="796" w:author="Microsoft Office User" w:date="2023-10-29T14:23:00Z"/>
                <w:rFonts w:ascii="Calibri" w:eastAsia="Calibri" w:hAnsi="Calibri" w:cs="Calibri"/>
              </w:rPr>
            </w:pPr>
            <w:ins w:id="797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3C09E" w14:textId="77777777" w:rsidR="00E67EDC" w:rsidRDefault="00E67EDC" w:rsidP="00B617D4">
            <w:pPr>
              <w:rPr>
                <w:ins w:id="798" w:author="Microsoft Office User" w:date="2023-10-29T14:23:00Z"/>
                <w:rFonts w:ascii="Calibri" w:eastAsia="Calibri" w:hAnsi="Calibri" w:cs="Calibri"/>
              </w:rPr>
            </w:pPr>
            <w:ins w:id="799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139FB" w14:textId="77777777" w:rsidR="00E67EDC" w:rsidRDefault="00E67EDC" w:rsidP="00B617D4">
            <w:pPr>
              <w:rPr>
                <w:ins w:id="800" w:author="Microsoft Office User" w:date="2023-10-29T14:23:00Z"/>
                <w:rFonts w:ascii="Calibri" w:eastAsia="Calibri" w:hAnsi="Calibri" w:cs="Calibri"/>
              </w:rPr>
            </w:pPr>
            <w:ins w:id="801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A0EBB" w14:textId="77777777" w:rsidR="00E67EDC" w:rsidRDefault="00E67EDC" w:rsidP="00B617D4">
            <w:pPr>
              <w:rPr>
                <w:ins w:id="802" w:author="Microsoft Office User" w:date="2023-10-29T14:23:00Z"/>
                <w:rFonts w:ascii="Calibri" w:eastAsia="Calibri" w:hAnsi="Calibri" w:cs="Calibri"/>
              </w:rPr>
            </w:pPr>
            <w:ins w:id="803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3C66A" w14:textId="77777777" w:rsidR="00E67EDC" w:rsidRDefault="00E67EDC" w:rsidP="00B617D4">
            <w:pPr>
              <w:rPr>
                <w:ins w:id="804" w:author="Microsoft Office User" w:date="2023-10-29T14:23:00Z"/>
                <w:rFonts w:ascii="Calibri" w:eastAsia="Calibri" w:hAnsi="Calibri" w:cs="Calibri"/>
              </w:rPr>
            </w:pPr>
            <w:ins w:id="805" w:author="Microsoft Office User" w:date="2023-10-29T14:23:00Z">
              <w:r>
                <w:t>□</w:t>
              </w:r>
            </w:ins>
          </w:p>
        </w:tc>
      </w:tr>
      <w:tr w:rsidR="00E67EDC" w14:paraId="304C4B1D" w14:textId="77777777" w:rsidTr="00B617D4">
        <w:trPr>
          <w:ins w:id="806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84897" w14:textId="77777777" w:rsidR="00E67EDC" w:rsidRDefault="00E67EDC" w:rsidP="00B617D4">
            <w:pPr>
              <w:pStyle w:val="NormalWeb"/>
              <w:rPr>
                <w:ins w:id="807" w:author="Microsoft Office User" w:date="2023-10-29T14:23:00Z"/>
                <w:rFonts w:eastAsia="Calibri"/>
                <w:b w:val="0"/>
                <w:lang w:val="en-GB"/>
              </w:rPr>
            </w:pPr>
            <w:r>
              <w:rPr>
                <w:rFonts w:eastAsia="Calibri"/>
                <w:b w:val="0"/>
              </w:rPr>
              <w:t>17.</w:t>
            </w:r>
            <w:r>
              <w:rPr>
                <w:rFonts w:ascii="MS Gothic" w:eastAsia="MS Gothic" w:hAnsi="MS Gothic" w:cs="MS Gothic" w:hint="eastAsia"/>
                <w:b w:val="0"/>
              </w:rPr>
              <w:t>鼓励学生展示他</w:t>
            </w:r>
            <w:r>
              <w:rPr>
                <w:rFonts w:ascii="宋体" w:eastAsia="宋体" w:hAnsi="宋体" w:cs="宋体" w:hint="eastAsia"/>
                <w:b w:val="0"/>
              </w:rPr>
              <w:t>们仔细聆听他人见解的能力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5780F" w14:textId="77777777" w:rsidR="00E67EDC" w:rsidRDefault="00E67EDC" w:rsidP="00B617D4">
            <w:pPr>
              <w:rPr>
                <w:ins w:id="808" w:author="Microsoft Office User" w:date="2023-10-29T14:23:00Z"/>
                <w:rFonts w:ascii="Calibri" w:eastAsia="Calibri" w:hAnsi="Calibri" w:cs="Calibri"/>
              </w:rPr>
            </w:pPr>
            <w:ins w:id="809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BC1EC" w14:textId="77777777" w:rsidR="00E67EDC" w:rsidRDefault="00E67EDC" w:rsidP="00B617D4">
            <w:pPr>
              <w:rPr>
                <w:ins w:id="810" w:author="Microsoft Office User" w:date="2023-10-29T14:23:00Z"/>
                <w:rFonts w:ascii="Calibri" w:eastAsia="Calibri" w:hAnsi="Calibri" w:cs="Calibri"/>
              </w:rPr>
            </w:pPr>
            <w:ins w:id="811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58EB" w14:textId="77777777" w:rsidR="00E67EDC" w:rsidRDefault="00E67EDC" w:rsidP="00B617D4">
            <w:pPr>
              <w:rPr>
                <w:ins w:id="812" w:author="Microsoft Office User" w:date="2023-10-29T14:23:00Z"/>
                <w:rFonts w:ascii="Calibri" w:eastAsia="Calibri" w:hAnsi="Calibri" w:cs="Calibri"/>
              </w:rPr>
            </w:pPr>
            <w:ins w:id="813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F1594" w14:textId="77777777" w:rsidR="00E67EDC" w:rsidRDefault="00E67EDC" w:rsidP="00B617D4">
            <w:pPr>
              <w:rPr>
                <w:ins w:id="814" w:author="Microsoft Office User" w:date="2023-10-29T14:23:00Z"/>
                <w:rFonts w:ascii="Calibri" w:eastAsia="Calibri" w:hAnsi="Calibri" w:cs="Calibri"/>
              </w:rPr>
            </w:pPr>
            <w:ins w:id="815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B78F4" w14:textId="77777777" w:rsidR="00E67EDC" w:rsidRDefault="00E67EDC" w:rsidP="00B617D4">
            <w:pPr>
              <w:rPr>
                <w:ins w:id="816" w:author="Microsoft Office User" w:date="2023-10-29T14:23:00Z"/>
                <w:rFonts w:ascii="Calibri" w:eastAsia="Calibri" w:hAnsi="Calibri" w:cs="Calibri"/>
              </w:rPr>
            </w:pPr>
            <w:ins w:id="817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BE63C" w14:textId="77777777" w:rsidR="00E67EDC" w:rsidRDefault="00E67EDC" w:rsidP="00B617D4">
            <w:pPr>
              <w:rPr>
                <w:ins w:id="818" w:author="Microsoft Office User" w:date="2023-10-29T14:23:00Z"/>
                <w:rFonts w:ascii="Calibri" w:eastAsia="Calibri" w:hAnsi="Calibri" w:cs="Calibri"/>
              </w:rPr>
            </w:pPr>
            <w:ins w:id="819" w:author="Microsoft Office User" w:date="2023-10-29T14:23:00Z">
              <w:r>
                <w:t>□</w:t>
              </w:r>
            </w:ins>
          </w:p>
        </w:tc>
      </w:tr>
      <w:tr w:rsidR="00E67EDC" w14:paraId="5CBD003F" w14:textId="77777777" w:rsidTr="00B617D4">
        <w:trPr>
          <w:ins w:id="820" w:author="Microsoft Office User" w:date="2023-10-29T14:23:00Z"/>
        </w:trPr>
        <w:tc>
          <w:tcPr>
            <w:tcW w:w="10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A5DAA" w14:textId="77777777" w:rsidR="00E67EDC" w:rsidRDefault="00E67EDC" w:rsidP="00B617D4">
            <w:pPr>
              <w:pStyle w:val="NormalWeb"/>
              <w:rPr>
                <w:ins w:id="821" w:author="Microsoft Office User" w:date="2023-10-29T14:23:00Z"/>
                <w:rFonts w:eastAsia="Calibri"/>
                <w:b w:val="0"/>
                <w:lang w:val="en-GB"/>
              </w:rPr>
            </w:pPr>
            <w:r>
              <w:rPr>
                <w:rFonts w:eastAsia="Calibri"/>
                <w:b w:val="0"/>
              </w:rPr>
              <w:t>18.</w:t>
            </w:r>
            <w:r>
              <w:rPr>
                <w:rFonts w:ascii="MS Gothic" w:eastAsia="MS Gothic" w:hAnsi="MS Gothic" w:cs="MS Gothic" w:hint="eastAsia"/>
                <w:b w:val="0"/>
              </w:rPr>
              <w:t>明确鼓励学生提出他</w:t>
            </w:r>
            <w:r>
              <w:rPr>
                <w:rFonts w:ascii="宋体" w:eastAsia="宋体" w:hAnsi="宋体" w:cs="宋体" w:hint="eastAsia"/>
                <w:b w:val="0"/>
              </w:rPr>
              <w:t>们自己的问题</w:t>
            </w: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4390" w14:textId="77777777" w:rsidR="00E67EDC" w:rsidRDefault="00E67EDC" w:rsidP="00B617D4">
            <w:pPr>
              <w:rPr>
                <w:ins w:id="822" w:author="Microsoft Office User" w:date="2023-10-29T14:23:00Z"/>
                <w:rFonts w:ascii="Calibri" w:eastAsia="Calibri" w:hAnsi="Calibri" w:cs="Calibri"/>
              </w:rPr>
            </w:pPr>
            <w:ins w:id="823" w:author="Microsoft Office User" w:date="2023-10-29T14:23:00Z">
              <w:r>
                <w:t>□</w:t>
              </w:r>
            </w:ins>
          </w:p>
        </w:tc>
        <w:tc>
          <w:tcPr>
            <w:tcW w:w="225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4A814" w14:textId="77777777" w:rsidR="00E67EDC" w:rsidRDefault="00E67EDC" w:rsidP="00B617D4">
            <w:pPr>
              <w:rPr>
                <w:ins w:id="824" w:author="Microsoft Office User" w:date="2023-10-29T14:23:00Z"/>
                <w:rFonts w:ascii="Calibri" w:eastAsia="Calibri" w:hAnsi="Calibri" w:cs="Calibri"/>
              </w:rPr>
            </w:pPr>
            <w:ins w:id="825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0ED04" w14:textId="77777777" w:rsidR="00E67EDC" w:rsidRDefault="00E67EDC" w:rsidP="00B617D4">
            <w:pPr>
              <w:rPr>
                <w:ins w:id="826" w:author="Microsoft Office User" w:date="2023-10-29T14:23:00Z"/>
                <w:rFonts w:ascii="Calibri" w:eastAsia="Calibri" w:hAnsi="Calibri" w:cs="Calibri"/>
              </w:rPr>
            </w:pPr>
            <w:ins w:id="827" w:author="Microsoft Office User" w:date="2023-10-29T14:23:00Z">
              <w:r>
                <w:t>□</w:t>
              </w:r>
            </w:ins>
          </w:p>
        </w:tc>
        <w:tc>
          <w:tcPr>
            <w:tcW w:w="214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1A5EA" w14:textId="77777777" w:rsidR="00E67EDC" w:rsidRDefault="00E67EDC" w:rsidP="00B617D4">
            <w:pPr>
              <w:rPr>
                <w:ins w:id="828" w:author="Microsoft Office User" w:date="2023-10-29T14:23:00Z"/>
                <w:rFonts w:ascii="Calibri" w:eastAsia="Calibri" w:hAnsi="Calibri" w:cs="Calibri"/>
              </w:rPr>
            </w:pPr>
            <w:ins w:id="829" w:author="Microsoft Office User" w:date="2023-10-29T14:23:00Z">
              <w:r>
                <w:t>□</w:t>
              </w:r>
            </w:ins>
          </w:p>
        </w:tc>
        <w:tc>
          <w:tcPr>
            <w:tcW w:w="219" w:type="pc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6FEC3" w14:textId="77777777" w:rsidR="00E67EDC" w:rsidRDefault="00E67EDC" w:rsidP="00B617D4">
            <w:pPr>
              <w:rPr>
                <w:ins w:id="830" w:author="Microsoft Office User" w:date="2023-10-29T14:23:00Z"/>
                <w:rFonts w:ascii="Calibri" w:eastAsia="Calibri" w:hAnsi="Calibri" w:cs="Calibri"/>
              </w:rPr>
            </w:pPr>
            <w:ins w:id="831" w:author="Microsoft Office User" w:date="2023-10-29T14:23:00Z">
              <w:r>
                <w:t>□</w:t>
              </w:r>
            </w:ins>
          </w:p>
        </w:tc>
        <w:tc>
          <w:tcPr>
            <w:tcW w:w="300" w:type="pct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86951" w14:textId="77777777" w:rsidR="00E67EDC" w:rsidRDefault="00E67EDC" w:rsidP="00B617D4">
            <w:pPr>
              <w:rPr>
                <w:ins w:id="832" w:author="Microsoft Office User" w:date="2023-10-29T14:23:00Z"/>
                <w:rFonts w:ascii="Calibri" w:eastAsia="Calibri" w:hAnsi="Calibri" w:cs="Calibri"/>
              </w:rPr>
            </w:pPr>
            <w:ins w:id="833" w:author="Microsoft Office User" w:date="2023-10-29T14:23:00Z">
              <w:r>
                <w:t>□</w:t>
              </w:r>
            </w:ins>
          </w:p>
        </w:tc>
      </w:tr>
      <w:tr w:rsidR="00E67EDC" w14:paraId="7D59CADE" w14:textId="77777777" w:rsidTr="00B617D4">
        <w:trPr>
          <w:trHeight w:val="420"/>
          <w:ins w:id="834" w:author="Microsoft Office User" w:date="2023-10-29T14:23:00Z"/>
        </w:trPr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F5716" w14:textId="77777777" w:rsidR="00E67EDC" w:rsidRDefault="00E67EDC" w:rsidP="00B617D4">
            <w:pPr>
              <w:rPr>
                <w:ins w:id="835" w:author="Microsoft Office User" w:date="2023-10-29T14:23:00Z"/>
                <w:rFonts w:cs="Calibri"/>
                <w:b w:val="0"/>
              </w:rPr>
            </w:pPr>
            <w:r>
              <w:rPr>
                <w:rFonts w:hint="eastAsia"/>
                <w:b w:val="0"/>
              </w:rPr>
              <w:t>维度</w:t>
            </w:r>
            <w:r>
              <w:rPr>
                <w:rFonts w:hint="eastAsia"/>
                <w:b w:val="0"/>
              </w:rPr>
              <w:t>C </w:t>
            </w:r>
            <w:r>
              <w:rPr>
                <w:rFonts w:hint="eastAsia"/>
                <w:b w:val="0"/>
              </w:rPr>
              <w:t>的综合评分（将您的各项评分累加）</w:t>
            </w:r>
          </w:p>
        </w:tc>
        <w:tc>
          <w:tcPr>
            <w:tcW w:w="1472" w:type="pct"/>
            <w:gridSpan w:val="6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CDDE8" w14:textId="77777777" w:rsidR="00E67EDC" w:rsidRDefault="00E67EDC" w:rsidP="00B617D4">
            <w:pPr>
              <w:rPr>
                <w:ins w:id="836" w:author="Microsoft Office User" w:date="2023-10-29T14:23:00Z"/>
              </w:rPr>
            </w:pPr>
            <w:ins w:id="837" w:author="Microsoft Office User" w:date="2023-10-29T14:23:00Z">
              <w:r>
                <w:t xml:space="preserve">                                                / 54</w:t>
              </w:r>
            </w:ins>
          </w:p>
        </w:tc>
      </w:tr>
    </w:tbl>
    <w:p w14:paraId="78C8B2B0" w14:textId="77777777" w:rsidR="00E67EDC" w:rsidRDefault="00E67EDC" w:rsidP="00E67EDC">
      <w:pPr>
        <w:rPr>
          <w:ins w:id="838" w:author="Microsoft Office User" w:date="2023-10-29T14:23:00Z"/>
          <w:highlight w:val="green"/>
        </w:rPr>
      </w:pPr>
    </w:p>
    <w:p w14:paraId="467BF682" w14:textId="77777777" w:rsidR="00E67EDC" w:rsidRDefault="00E67EDC" w:rsidP="00E67EDC">
      <w:pPr>
        <w:rPr>
          <w:lang w:eastAsia="en-US"/>
        </w:rPr>
      </w:pPr>
    </w:p>
    <w:p w14:paraId="18118D89" w14:textId="77777777" w:rsidR="00E67EDC" w:rsidRDefault="00E67EDC"/>
    <w:sectPr w:rsidR="00E67EDC">
      <w:pgSz w:w="17000" w:h="12020" w:orient="landscape"/>
      <w:pgMar w:top="851" w:right="1276" w:bottom="544" w:left="1134" w:header="39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A4554" w14:textId="77777777" w:rsidR="00DB0431" w:rsidRDefault="00DB0431" w:rsidP="00E67EDC">
      <w:r>
        <w:separator/>
      </w:r>
    </w:p>
  </w:endnote>
  <w:endnote w:type="continuationSeparator" w:id="0">
    <w:p w14:paraId="4AB1E2FC" w14:textId="77777777" w:rsidR="00DB0431" w:rsidRDefault="00DB0431" w:rsidP="00E67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707F5" w14:textId="77777777" w:rsidR="00DB0431" w:rsidRDefault="00DB0431" w:rsidP="00E67EDC">
      <w:r>
        <w:separator/>
      </w:r>
    </w:p>
  </w:footnote>
  <w:footnote w:type="continuationSeparator" w:id="0">
    <w:p w14:paraId="598C98A8" w14:textId="77777777" w:rsidR="00DB0431" w:rsidRDefault="00DB0431" w:rsidP="00E67EDC">
      <w:r>
        <w:continuationSeparator/>
      </w:r>
    </w:p>
  </w:footnote>
  <w:footnote w:id="1">
    <w:p w14:paraId="32AA497F" w14:textId="77777777" w:rsidR="00E67EDC" w:rsidRDefault="00E67EDC" w:rsidP="00E67EDC">
      <w:ins w:id="284" w:author="Microsoft Office User" w:date="2023-10-29T14:23:00Z">
        <w:r>
          <w:rPr>
            <w:rFonts w:cstheme="majorHAnsi"/>
            <w:vertAlign w:val="superscript"/>
          </w:rPr>
          <w:footnoteRef/>
        </w:r>
        <w:r>
          <w:rPr>
            <w:rFonts w:cstheme="majorHAnsi"/>
          </w:rPr>
          <w:t xml:space="preserve"> </w:t>
        </w:r>
      </w:ins>
      <w:r>
        <w:rPr>
          <w:rFonts w:hint="eastAsia"/>
          <w:b w:val="0"/>
        </w:rPr>
        <w:t>请考虑，此版本已经得到</w:t>
      </w:r>
      <w:r>
        <w:rPr>
          <w:rFonts w:hint="eastAsia"/>
          <w:b w:val="0"/>
        </w:rPr>
        <w:t>13</w:t>
      </w:r>
      <w:r>
        <w:rPr>
          <w:rFonts w:hint="eastAsia"/>
          <w:b w:val="0"/>
        </w:rPr>
        <w:t>至</w:t>
      </w:r>
      <w:r>
        <w:rPr>
          <w:rFonts w:hint="eastAsia"/>
          <w:b w:val="0"/>
        </w:rPr>
        <w:t>18</w:t>
      </w:r>
      <w:r>
        <w:rPr>
          <w:rFonts w:hint="eastAsia"/>
          <w:b w:val="0"/>
        </w:rPr>
        <w:t>岁学生的验证。</w:t>
      </w:r>
    </w:p>
    <w:p w14:paraId="49D25478" w14:textId="77777777" w:rsidR="00E67EDC" w:rsidRDefault="00E67EDC" w:rsidP="00E67E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F7AC3E4"/>
    <w:multiLevelType w:val="singleLevel"/>
    <w:tmpl w:val="BF7AC3E4"/>
    <w:lvl w:ilvl="0">
      <w:start w:val="1"/>
      <w:numFmt w:val="decimal"/>
      <w:suff w:val="space"/>
      <w:lvlText w:val="(%1)"/>
      <w:lvlJc w:val="left"/>
    </w:lvl>
  </w:abstractNum>
  <w:abstractNum w:abstractNumId="1" w15:restartNumberingAfterBreak="0">
    <w:nsid w:val="7F7FB946"/>
    <w:multiLevelType w:val="singleLevel"/>
    <w:tmpl w:val="7F7FB946"/>
    <w:lvl w:ilvl="0">
      <w:start w:val="1"/>
      <w:numFmt w:val="decimal"/>
      <w:suff w:val="nothing"/>
      <w:lvlText w:val="（%1）"/>
      <w:lvlJc w:val="left"/>
    </w:lvl>
  </w:abstractNum>
  <w:num w:numId="1" w16cid:durableId="60952796">
    <w:abstractNumId w:val="1"/>
  </w:num>
  <w:num w:numId="2" w16cid:durableId="146558696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EDC"/>
    <w:rsid w:val="00DB0431"/>
    <w:rsid w:val="00E6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5EBBDD"/>
  <w15:chartTrackingRefBased/>
  <w15:docId w15:val="{9F4AE246-0088-46F0-8343-CE3FD20F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EDC"/>
    <w:pPr>
      <w:spacing w:after="0" w:line="240" w:lineRule="auto"/>
    </w:pPr>
    <w:rPr>
      <w:rFonts w:ascii="Times New Roman" w:eastAsia="宋体" w:hAnsi="Times New Roman" w:cstheme="minorHAnsi"/>
      <w:b/>
      <w:kern w:val="0"/>
      <w:sz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7ED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7E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7ED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7ED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7EDC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7EDC"/>
    <w:pPr>
      <w:keepNext/>
      <w:keepLines/>
      <w:spacing w:before="40"/>
      <w:outlineLvl w:val="5"/>
    </w:pPr>
    <w:rPr>
      <w:rFonts w:cstheme="majorBidi"/>
      <w:b w:val="0"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EDC"/>
    <w:pPr>
      <w:keepNext/>
      <w:keepLines/>
      <w:spacing w:before="40"/>
      <w:outlineLvl w:val="6"/>
    </w:pPr>
    <w:rPr>
      <w:rFonts w:cstheme="majorBidi"/>
      <w:b w:val="0"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7ED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7ED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7ED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7E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7E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7EDC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7EDC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7EDC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7EDC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7EDC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7EDC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67ED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7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7ED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7E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7E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7E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72"/>
    <w:qFormat/>
    <w:rsid w:val="00E67E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7E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7E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7E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7ED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qFormat/>
    <w:rsid w:val="00E67EDC"/>
    <w:pPr>
      <w:spacing w:before="100" w:beforeAutospacing="1" w:after="100" w:afterAutospacing="1"/>
    </w:pPr>
    <w:rPr>
      <w:rFonts w:eastAsia="Times New Roman"/>
      <w:lang w:val="es-ES"/>
    </w:rPr>
  </w:style>
  <w:style w:type="table" w:styleId="TableGrid">
    <w:name w:val="Table Grid"/>
    <w:basedOn w:val="TableNormal"/>
    <w:uiPriority w:val="39"/>
    <w:qFormat/>
    <w:rsid w:val="00E67EDC"/>
    <w:pPr>
      <w:spacing w:after="0" w:line="240" w:lineRule="auto"/>
    </w:pPr>
    <w:rPr>
      <w:rFonts w:ascii="Times New Roman" w:eastAsia="宋体" w:hAnsi="Times New Roman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1721</Words>
  <Characters>1912</Characters>
  <Application>Microsoft Office Word</Application>
  <DocSecurity>0</DocSecurity>
  <Lines>382</Lines>
  <Paragraphs>518</Paragraphs>
  <ScaleCrop>false</ScaleCrop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Luwei Bai</dc:creator>
  <cp:keywords/>
  <dc:description/>
  <cp:lastModifiedBy>Luwei Bai</cp:lastModifiedBy>
  <cp:revision>1</cp:revision>
  <dcterms:created xsi:type="dcterms:W3CDTF">2025-04-16T11:34:00Z</dcterms:created>
  <dcterms:modified xsi:type="dcterms:W3CDTF">2025-04-16T11:35:00Z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25348785-a4d4-4dc8-a8ec-ed37733988e5</vt:lpwstr>
  </property>
</Properties>
</file>