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3551F" w14:textId="565481FE" w:rsidR="00940593" w:rsidRDefault="00940593" w:rsidP="00940593">
      <w:pPr>
        <w:rPr>
          <w:color w:val="800000"/>
          <w:sz w:val="28"/>
        </w:rPr>
      </w:pPr>
      <w:r w:rsidRPr="000C3EF5">
        <w:rPr>
          <w:noProof/>
        </w:rPr>
        <w:drawing>
          <wp:inline distT="0" distB="0" distL="0" distR="0" wp14:anchorId="7A395577" wp14:editId="0490A74D">
            <wp:extent cx="718457" cy="653143"/>
            <wp:effectExtent l="0" t="0" r="5715" b="0"/>
            <wp:docPr id="1845427398" name="Picture 1845427398" descr="A picture containing text, vector graphic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Google Shape;87;p3" descr="A picture containing text, vector graphics&#10;&#10;Description automatically generated"/>
                    <pic:cNvPicPr preferRelativeResize="0"/>
                  </pic:nvPicPr>
                  <pic:blipFill rotWithShape="1">
                    <a:blip r:embed="rId5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725243" cy="65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800000"/>
          <w:sz w:val="28"/>
        </w:rPr>
        <w:t xml:space="preserve">  </w:t>
      </w:r>
      <w:r>
        <w:rPr>
          <w:color w:val="800000"/>
          <w:sz w:val="28"/>
        </w:rPr>
        <w:t xml:space="preserve">2G:  </w:t>
      </w:r>
      <w:r>
        <w:rPr>
          <w:rFonts w:hint="eastAsia"/>
          <w:color w:val="800000"/>
          <w:sz w:val="28"/>
        </w:rPr>
        <w:t>学生与教育工作者对小组活动的评估</w:t>
      </w:r>
    </w:p>
    <w:p w14:paraId="54454F8A" w14:textId="77777777" w:rsidR="00940593" w:rsidRDefault="00940593" w:rsidP="00940593"/>
    <w:p w14:paraId="020953B4" w14:textId="77777777" w:rsidR="00940593" w:rsidRDefault="00940593" w:rsidP="00940593">
      <w:pPr>
        <w:jc w:val="center"/>
        <w:rPr>
          <w:lang w:val="en-US"/>
        </w:rPr>
      </w:pPr>
      <w:r>
        <w:rPr>
          <w:rFonts w:hint="eastAsia"/>
          <w:lang w:val="en-US"/>
        </w:rPr>
        <w:t>小组活动自评表</w:t>
      </w:r>
    </w:p>
    <w:p w14:paraId="3ADCC974" w14:textId="77777777" w:rsidR="00940593" w:rsidRDefault="00940593" w:rsidP="00940593"/>
    <w:p w14:paraId="43292F4D" w14:textId="77777777" w:rsidR="00940593" w:rsidRDefault="00940593" w:rsidP="00940593"/>
    <w:p w14:paraId="1E086462" w14:textId="77777777" w:rsidR="00940593" w:rsidRDefault="00940593" w:rsidP="00940593">
      <w:pPr>
        <w:rPr>
          <w:b w:val="0"/>
        </w:rPr>
      </w:pPr>
      <w:r>
        <w:rPr>
          <w:rFonts w:hint="eastAsia"/>
          <w:b w:val="0"/>
        </w:rPr>
        <w:t>这个表格旨在协助学习小组对其对话进行自我评</w:t>
      </w:r>
      <w:r>
        <w:rPr>
          <w:rFonts w:hint="eastAsia"/>
          <w:b w:val="0"/>
          <w:lang w:val="en-US"/>
        </w:rPr>
        <w:t>估</w:t>
      </w:r>
      <w:r>
        <w:rPr>
          <w:rFonts w:hint="eastAsia"/>
          <w:b w:val="0"/>
        </w:rPr>
        <w:t>。通过定期评估，有助于他们更全面地了解自己在对话中的参与情况，逐渐提升小组活动的有效性。同时，这也有助于您了解学生们对自己对话的看法。您可能会发现，您对他们的对话和小组活动有不同的感知。</w:t>
      </w:r>
    </w:p>
    <w:p w14:paraId="42FFBB0C" w14:textId="77777777" w:rsidR="00940593" w:rsidRDefault="00940593" w:rsidP="00940593"/>
    <w:p w14:paraId="67B7A515" w14:textId="77777777" w:rsidR="00940593" w:rsidRDefault="00940593" w:rsidP="00940593">
      <w:pPr>
        <w:rPr>
          <w:rFonts w:cs="Arial"/>
        </w:rPr>
      </w:pPr>
      <w:proofErr w:type="spellStart"/>
      <w:r>
        <w:rPr>
          <w:rFonts w:ascii="MS Gothic" w:eastAsia="MS Gothic" w:hAnsi="MS Gothic" w:cs="MS Gothic" w:hint="eastAsia"/>
          <w:lang w:eastAsia="en-GB"/>
        </w:rPr>
        <w:t>指</w:t>
      </w:r>
      <w:r>
        <w:rPr>
          <w:rFonts w:ascii="宋体" w:hAnsi="宋体" w:cs="宋体" w:hint="eastAsia"/>
          <w:lang w:eastAsia="en-GB"/>
        </w:rPr>
        <w:t>导</w:t>
      </w:r>
      <w:r>
        <w:rPr>
          <w:rFonts w:hint="eastAsia"/>
          <w:lang w:eastAsia="en-GB"/>
        </w:rPr>
        <w:t>说明</w:t>
      </w:r>
      <w:proofErr w:type="spellEnd"/>
      <w:r>
        <w:rPr>
          <w:rFonts w:cs="Arial"/>
          <w:lang w:eastAsia="en-GB"/>
        </w:rPr>
        <w:t>:</w:t>
      </w:r>
    </w:p>
    <w:p w14:paraId="0B44FBC9" w14:textId="77777777" w:rsidR="00940593" w:rsidRDefault="00940593" w:rsidP="00940593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b w:val="0"/>
          <w:sz w:val="24"/>
          <w:szCs w:val="24"/>
          <w:lang w:eastAsia="zh-CN"/>
        </w:rPr>
        <w:t>评分标准如下：</w:t>
      </w:r>
      <w:r>
        <w:rPr>
          <w:b w:val="0"/>
          <w:sz w:val="24"/>
          <w:szCs w:val="24"/>
          <w:lang w:eastAsia="zh-CN"/>
        </w:rPr>
        <w:t xml:space="preserve">1 = </w:t>
      </w:r>
      <w:r>
        <w:rPr>
          <w:b w:val="0"/>
          <w:sz w:val="24"/>
          <w:szCs w:val="24"/>
          <w:lang w:eastAsia="zh-CN"/>
        </w:rPr>
        <w:t>不符合实际；</w:t>
      </w:r>
      <w:r>
        <w:rPr>
          <w:b w:val="0"/>
          <w:sz w:val="24"/>
          <w:szCs w:val="24"/>
          <w:lang w:eastAsia="zh-CN"/>
        </w:rPr>
        <w:t xml:space="preserve">2 = </w:t>
      </w:r>
      <w:r>
        <w:rPr>
          <w:b w:val="0"/>
          <w:sz w:val="24"/>
          <w:szCs w:val="24"/>
          <w:lang w:eastAsia="zh-CN"/>
        </w:rPr>
        <w:t>部分符合实际；</w:t>
      </w:r>
      <w:r>
        <w:rPr>
          <w:b w:val="0"/>
          <w:sz w:val="24"/>
          <w:szCs w:val="24"/>
          <w:lang w:eastAsia="zh-CN"/>
        </w:rPr>
        <w:t xml:space="preserve">3 = </w:t>
      </w:r>
      <w:r>
        <w:rPr>
          <w:b w:val="0"/>
          <w:sz w:val="24"/>
          <w:szCs w:val="24"/>
          <w:lang w:eastAsia="zh-CN"/>
        </w:rPr>
        <w:t>非常符合实际。</w:t>
      </w:r>
    </w:p>
    <w:p w14:paraId="707C09BC" w14:textId="77777777" w:rsidR="00940593" w:rsidRDefault="00940593" w:rsidP="00940593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b w:val="0"/>
          <w:sz w:val="24"/>
          <w:szCs w:val="24"/>
          <w:lang w:eastAsia="zh-CN"/>
        </w:rPr>
        <w:t>学习者可以选择每组填写一份或每人一份</w:t>
      </w:r>
      <w:r>
        <w:rPr>
          <w:rFonts w:hint="eastAsia"/>
          <w:b w:val="0"/>
          <w:sz w:val="24"/>
          <w:szCs w:val="24"/>
          <w:lang w:eastAsia="zh-CN"/>
        </w:rPr>
        <w:t>。</w:t>
      </w:r>
      <w:r>
        <w:rPr>
          <w:b w:val="0"/>
          <w:sz w:val="24"/>
          <w:szCs w:val="24"/>
          <w:lang w:eastAsia="zh-CN"/>
        </w:rPr>
        <w:t>这是一项有趣的活动</w:t>
      </w:r>
      <w:r>
        <w:rPr>
          <w:rFonts w:hint="eastAsia"/>
          <w:b w:val="0"/>
          <w:sz w:val="24"/>
          <w:szCs w:val="24"/>
          <w:lang w:eastAsia="zh-CN"/>
        </w:rPr>
        <w:t>，因为</w:t>
      </w:r>
      <w:r>
        <w:rPr>
          <w:b w:val="0"/>
          <w:sz w:val="24"/>
          <w:szCs w:val="24"/>
          <w:lang w:eastAsia="zh-CN"/>
        </w:rPr>
        <w:t>小组中的不同成员可能对情况有截然不同的看法，这可能引发富有启发性的讨论和交流。</w:t>
      </w:r>
    </w:p>
    <w:p w14:paraId="618E6895" w14:textId="77777777" w:rsidR="00940593" w:rsidRDefault="00940593" w:rsidP="00940593">
      <w:pPr>
        <w:rPr>
          <w:b w:val="0"/>
          <w:sz w:val="13"/>
          <w:szCs w:val="13"/>
        </w:rPr>
      </w:pPr>
      <w:r>
        <w:rPr>
          <w:b w:val="0"/>
        </w:rPr>
        <w:t xml:space="preserve"> </w:t>
      </w:r>
    </w:p>
    <w:p w14:paraId="2F4EFC90" w14:textId="77777777" w:rsidR="00940593" w:rsidRDefault="00940593" w:rsidP="00940593">
      <w:pPr>
        <w:rPr>
          <w:lang w:val="en-US"/>
        </w:rPr>
      </w:pPr>
      <w:r>
        <w:rPr>
          <w:rFonts w:hint="eastAsia"/>
          <w:lang w:val="en-US"/>
        </w:rPr>
        <w:t>小组名称：</w:t>
      </w:r>
    </w:p>
    <w:p w14:paraId="043BF164" w14:textId="77777777" w:rsidR="00940593" w:rsidRDefault="00940593" w:rsidP="00940593"/>
    <w:tbl>
      <w:tblPr>
        <w:tblW w:w="499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79"/>
        <w:gridCol w:w="805"/>
      </w:tblGrid>
      <w:tr w:rsidR="00940593" w14:paraId="470BEEA3" w14:textId="77777777" w:rsidTr="00B617D4">
        <w:trPr>
          <w:trHeight w:val="726"/>
        </w:trPr>
        <w:tc>
          <w:tcPr>
            <w:tcW w:w="4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A82AF9" w14:textId="77777777" w:rsidR="00940593" w:rsidRDefault="00940593" w:rsidP="00B617D4">
            <w:pPr>
              <w:pStyle w:val="NormalWeb"/>
              <w:rPr>
                <w:lang w:val="en-GB"/>
              </w:rPr>
            </w:pPr>
            <w:r>
              <w:rPr>
                <w:rFonts w:ascii="宋体" w:eastAsia="宋体" w:hAnsi="宋体" w:cs="宋体" w:hint="eastAsia"/>
              </w:rPr>
              <w:t>标准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855B49" w14:textId="77777777" w:rsidR="00940593" w:rsidRDefault="00940593" w:rsidP="00B617D4">
            <w:pPr>
              <w:rPr>
                <w:rFonts w:eastAsia="Times New Roman"/>
              </w:rPr>
            </w:pPr>
            <w:r>
              <w:rPr>
                <w:rFonts w:hint="eastAsia"/>
                <w:lang w:val="es-ES"/>
              </w:rPr>
              <w:t>评分</w:t>
            </w:r>
          </w:p>
        </w:tc>
      </w:tr>
      <w:tr w:rsidR="00940593" w14:paraId="08FBBDE1" w14:textId="77777777" w:rsidTr="00B617D4">
        <w:trPr>
          <w:trHeight w:val="465"/>
        </w:trPr>
        <w:tc>
          <w:tcPr>
            <w:tcW w:w="4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ECB71" w14:textId="77777777" w:rsidR="00940593" w:rsidRDefault="00940593" w:rsidP="00B617D4">
            <w:pPr>
              <w:pStyle w:val="NormalWeb"/>
              <w:rPr>
                <w:rFonts w:eastAsia="宋体"/>
                <w:b w:val="0"/>
                <w:lang w:val="en-GB"/>
              </w:rPr>
            </w:pPr>
            <w:r>
              <w:rPr>
                <w:rFonts w:eastAsia="Arial Bold"/>
                <w:b w:val="0"/>
              </w:rPr>
              <w:t>G1 –  </w:t>
            </w:r>
            <w:r>
              <w:rPr>
                <w:rFonts w:ascii="MS Gothic" w:eastAsia="MS Gothic" w:hAnsi="MS Gothic" w:cs="MS Gothic" w:hint="eastAsia"/>
                <w:b w:val="0"/>
              </w:rPr>
              <w:t>小</w:t>
            </w:r>
            <w:r>
              <w:rPr>
                <w:rFonts w:ascii="宋体" w:eastAsia="宋体" w:hAnsi="宋体" w:cs="宋体" w:hint="eastAsia"/>
                <w:b w:val="0"/>
              </w:rPr>
              <w:t>组的每位成员都积极参与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F7AEE" w14:textId="77777777" w:rsidR="00940593" w:rsidRDefault="00940593" w:rsidP="00B617D4">
            <w:r>
              <w:t xml:space="preserve"> </w:t>
            </w:r>
          </w:p>
        </w:tc>
      </w:tr>
      <w:tr w:rsidR="00940593" w14:paraId="4CCD7100" w14:textId="77777777" w:rsidTr="00B617D4">
        <w:trPr>
          <w:trHeight w:val="465"/>
        </w:trPr>
        <w:tc>
          <w:tcPr>
            <w:tcW w:w="4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003CE" w14:textId="77777777" w:rsidR="00940593" w:rsidRDefault="00940593" w:rsidP="00B617D4">
            <w:pPr>
              <w:pStyle w:val="NormalWeb"/>
              <w:rPr>
                <w:b w:val="0"/>
                <w:lang w:val="en-GB"/>
              </w:rPr>
            </w:pPr>
            <w:r>
              <w:rPr>
                <w:rFonts w:eastAsia="Arial Bold"/>
                <w:b w:val="0"/>
              </w:rPr>
              <w:t>G2 –  </w:t>
            </w:r>
            <w:r>
              <w:rPr>
                <w:rFonts w:ascii="MS Gothic" w:eastAsia="MS Gothic" w:hAnsi="MS Gothic" w:cs="MS Gothic" w:hint="eastAsia"/>
                <w:b w:val="0"/>
              </w:rPr>
              <w:t>作</w:t>
            </w:r>
            <w:r>
              <w:rPr>
                <w:rFonts w:ascii="宋体" w:eastAsia="宋体" w:hAnsi="宋体" w:cs="宋体" w:hint="eastAsia"/>
                <w:b w:val="0"/>
              </w:rPr>
              <w:t>为一个整体的小组，我们密切协作，没有分裂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ECFF9" w14:textId="77777777" w:rsidR="00940593" w:rsidRDefault="00940593" w:rsidP="00B617D4">
            <w:r>
              <w:t xml:space="preserve"> </w:t>
            </w:r>
          </w:p>
        </w:tc>
      </w:tr>
      <w:tr w:rsidR="00940593" w14:paraId="201DD36A" w14:textId="77777777" w:rsidTr="00B617D4">
        <w:trPr>
          <w:trHeight w:val="465"/>
        </w:trPr>
        <w:tc>
          <w:tcPr>
            <w:tcW w:w="4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4FC46" w14:textId="77777777" w:rsidR="00940593" w:rsidRDefault="00940593" w:rsidP="00B617D4">
            <w:pPr>
              <w:pStyle w:val="NormalWeb"/>
              <w:rPr>
                <w:b w:val="0"/>
                <w:lang w:val="en-GB"/>
              </w:rPr>
            </w:pPr>
            <w:r>
              <w:rPr>
                <w:rFonts w:eastAsia="Arial Bold"/>
                <w:b w:val="0"/>
              </w:rPr>
              <w:t>G3 –  </w:t>
            </w:r>
            <w:r>
              <w:rPr>
                <w:rFonts w:ascii="MS Gothic" w:eastAsia="MS Gothic" w:hAnsi="MS Gothic" w:cs="MS Gothic" w:hint="eastAsia"/>
                <w:b w:val="0"/>
              </w:rPr>
              <w:t>我</w:t>
            </w:r>
            <w:r>
              <w:rPr>
                <w:rFonts w:ascii="宋体" w:eastAsia="宋体" w:hAnsi="宋体" w:cs="宋体" w:hint="eastAsia"/>
                <w:b w:val="0"/>
              </w:rPr>
              <w:t>们的对话主要或全部与我们正在进行的任务相关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EB2CB" w14:textId="77777777" w:rsidR="00940593" w:rsidRDefault="00940593" w:rsidP="00B617D4">
            <w:r>
              <w:t xml:space="preserve"> </w:t>
            </w:r>
          </w:p>
        </w:tc>
      </w:tr>
      <w:tr w:rsidR="00940593" w14:paraId="21B4CB82" w14:textId="77777777" w:rsidTr="00B617D4">
        <w:trPr>
          <w:trHeight w:val="465"/>
        </w:trPr>
        <w:tc>
          <w:tcPr>
            <w:tcW w:w="4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45B4B" w14:textId="77777777" w:rsidR="00940593" w:rsidRDefault="00940593" w:rsidP="00B617D4">
            <w:pPr>
              <w:pStyle w:val="NormalWeb"/>
              <w:rPr>
                <w:b w:val="0"/>
                <w:lang w:val="en-GB"/>
              </w:rPr>
            </w:pPr>
            <w:r>
              <w:rPr>
                <w:rFonts w:eastAsia="Arial Bold"/>
                <w:b w:val="0"/>
              </w:rPr>
              <w:t>G4 –  </w:t>
            </w:r>
            <w:r>
              <w:rPr>
                <w:rFonts w:ascii="MS Gothic" w:eastAsia="MS Gothic" w:hAnsi="MS Gothic" w:cs="MS Gothic" w:hint="eastAsia"/>
                <w:b w:val="0"/>
              </w:rPr>
              <w:t>我</w:t>
            </w:r>
            <w:r>
              <w:rPr>
                <w:rFonts w:ascii="宋体" w:eastAsia="宋体" w:hAnsi="宋体" w:cs="宋体" w:hint="eastAsia"/>
                <w:b w:val="0"/>
              </w:rPr>
              <w:t>们分享并对彼此的观点进行了建设性的拓展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F1CE8" w14:textId="77777777" w:rsidR="00940593" w:rsidRDefault="00940593" w:rsidP="00B617D4"/>
        </w:tc>
      </w:tr>
      <w:tr w:rsidR="00940593" w14:paraId="0E0AFD04" w14:textId="77777777" w:rsidTr="00B617D4">
        <w:trPr>
          <w:trHeight w:val="465"/>
        </w:trPr>
        <w:tc>
          <w:tcPr>
            <w:tcW w:w="4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00681" w14:textId="77777777" w:rsidR="00940593" w:rsidRDefault="00940593" w:rsidP="00B617D4">
            <w:pPr>
              <w:pStyle w:val="NormalWeb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eastAsia="Arial Bold"/>
                <w:b w:val="0"/>
              </w:rPr>
              <w:t>G5 –  </w:t>
            </w:r>
            <w:r>
              <w:rPr>
                <w:rFonts w:ascii="MS Gothic" w:eastAsia="MS Gothic" w:hAnsi="MS Gothic" w:cs="MS Gothic" w:hint="eastAsia"/>
                <w:b w:val="0"/>
              </w:rPr>
              <w:t>在他人</w:t>
            </w:r>
            <w:r>
              <w:rPr>
                <w:rFonts w:ascii="宋体" w:eastAsia="宋体" w:hAnsi="宋体" w:cs="宋体" w:hint="eastAsia"/>
                <w:b w:val="0"/>
              </w:rPr>
              <w:t>讲话时，我们仔细聆听并采纳他们的观点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65942" w14:textId="77777777" w:rsidR="00940593" w:rsidRDefault="00940593" w:rsidP="00B617D4"/>
        </w:tc>
      </w:tr>
      <w:tr w:rsidR="00940593" w14:paraId="519BB6AD" w14:textId="77777777" w:rsidTr="00B617D4">
        <w:trPr>
          <w:trHeight w:val="465"/>
        </w:trPr>
        <w:tc>
          <w:tcPr>
            <w:tcW w:w="4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9333B" w14:textId="77777777" w:rsidR="00940593" w:rsidRDefault="00940593" w:rsidP="00B617D4">
            <w:pPr>
              <w:pStyle w:val="NormalWeb"/>
              <w:rPr>
                <w:b w:val="0"/>
                <w:lang w:val="en-GB"/>
              </w:rPr>
            </w:pPr>
            <w:r>
              <w:rPr>
                <w:rFonts w:eastAsia="Arial Bold"/>
                <w:b w:val="0"/>
              </w:rPr>
              <w:t>G6 –  </w:t>
            </w:r>
            <w:r>
              <w:rPr>
                <w:rFonts w:ascii="MS Gothic" w:eastAsia="MS Gothic" w:hAnsi="MS Gothic" w:cs="MS Gothic" w:hint="eastAsia"/>
                <w:b w:val="0"/>
              </w:rPr>
              <w:t>我</w:t>
            </w:r>
            <w:r>
              <w:rPr>
                <w:rFonts w:ascii="宋体" w:eastAsia="宋体" w:hAnsi="宋体" w:cs="宋体" w:hint="eastAsia"/>
                <w:b w:val="0"/>
              </w:rPr>
              <w:t>们在小组中愉快地协作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F41CA" w14:textId="77777777" w:rsidR="00940593" w:rsidRDefault="00940593" w:rsidP="00B617D4">
            <w:r>
              <w:t xml:space="preserve"> </w:t>
            </w:r>
          </w:p>
        </w:tc>
      </w:tr>
      <w:tr w:rsidR="00940593" w14:paraId="743041B5" w14:textId="77777777" w:rsidTr="00B617D4">
        <w:trPr>
          <w:trHeight w:val="465"/>
        </w:trPr>
        <w:tc>
          <w:tcPr>
            <w:tcW w:w="4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BF1F3" w14:textId="77777777" w:rsidR="00940593" w:rsidRDefault="00940593" w:rsidP="00B617D4">
            <w:pPr>
              <w:pStyle w:val="NormalWeb"/>
              <w:rPr>
                <w:b w:val="0"/>
                <w:lang w:val="en-GB"/>
              </w:rPr>
            </w:pPr>
            <w:r>
              <w:rPr>
                <w:rFonts w:eastAsia="Arial Bold"/>
                <w:b w:val="0"/>
              </w:rPr>
              <w:t>G7 –  </w:t>
            </w:r>
            <w:r>
              <w:rPr>
                <w:rFonts w:ascii="MS Gothic" w:eastAsia="MS Gothic" w:hAnsi="MS Gothic" w:cs="MS Gothic" w:hint="eastAsia"/>
                <w:b w:val="0"/>
              </w:rPr>
              <w:t>当提出建</w:t>
            </w:r>
            <w:r>
              <w:rPr>
                <w:rFonts w:ascii="宋体" w:eastAsia="宋体" w:hAnsi="宋体" w:cs="宋体" w:hint="eastAsia"/>
                <w:b w:val="0"/>
              </w:rPr>
              <w:t>议或同意</w:t>
            </w:r>
            <w:r>
              <w:rPr>
                <w:rFonts w:eastAsia="Arial Bold"/>
                <w:b w:val="0"/>
              </w:rPr>
              <w:t>/</w:t>
            </w:r>
            <w:r>
              <w:rPr>
                <w:rFonts w:ascii="MS Gothic" w:eastAsia="MS Gothic" w:hAnsi="MS Gothic" w:cs="MS Gothic" w:hint="eastAsia"/>
                <w:b w:val="0"/>
              </w:rPr>
              <w:t>不同意他人</w:t>
            </w:r>
            <w:r>
              <w:rPr>
                <w:rFonts w:ascii="宋体" w:eastAsia="宋体" w:hAnsi="宋体" w:cs="宋体" w:hint="eastAsia"/>
                <w:b w:val="0"/>
              </w:rPr>
              <w:t>时，我们会给出理由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DCEB9" w14:textId="77777777" w:rsidR="00940593" w:rsidRDefault="00940593" w:rsidP="00B617D4">
            <w:r>
              <w:t xml:space="preserve"> </w:t>
            </w:r>
          </w:p>
        </w:tc>
      </w:tr>
      <w:tr w:rsidR="00940593" w14:paraId="4E970E54" w14:textId="77777777" w:rsidTr="00B617D4">
        <w:trPr>
          <w:trHeight w:val="465"/>
        </w:trPr>
        <w:tc>
          <w:tcPr>
            <w:tcW w:w="4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5A6ED" w14:textId="77777777" w:rsidR="00940593" w:rsidRDefault="00940593" w:rsidP="00B617D4">
            <w:pPr>
              <w:pStyle w:val="NormalWeb"/>
              <w:rPr>
                <w:b w:val="0"/>
                <w:lang w:val="en-GB"/>
              </w:rPr>
            </w:pPr>
            <w:r>
              <w:rPr>
                <w:rFonts w:eastAsia="Arial Bold"/>
                <w:b w:val="0"/>
              </w:rPr>
              <w:t>G8 –  </w:t>
            </w:r>
            <w:r>
              <w:rPr>
                <w:rFonts w:ascii="MS Gothic" w:eastAsia="MS Gothic" w:hAnsi="MS Gothic" w:cs="MS Gothic" w:hint="eastAsia"/>
                <w:b w:val="0"/>
              </w:rPr>
              <w:t>我</w:t>
            </w:r>
            <w:r>
              <w:rPr>
                <w:rFonts w:ascii="宋体" w:eastAsia="宋体" w:hAnsi="宋体" w:cs="宋体" w:hint="eastAsia"/>
                <w:b w:val="0"/>
              </w:rPr>
              <w:t>们以尊重和建设性的方式挑战或评论彼此的观点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1BAC6" w14:textId="77777777" w:rsidR="00940593" w:rsidRDefault="00940593" w:rsidP="00B617D4">
            <w:r>
              <w:t xml:space="preserve"> </w:t>
            </w:r>
          </w:p>
        </w:tc>
      </w:tr>
      <w:tr w:rsidR="00940593" w14:paraId="1D8220E7" w14:textId="77777777" w:rsidTr="00B617D4">
        <w:trPr>
          <w:trHeight w:val="465"/>
        </w:trPr>
        <w:tc>
          <w:tcPr>
            <w:tcW w:w="4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D8289" w14:textId="77777777" w:rsidR="00940593" w:rsidRDefault="00940593" w:rsidP="00B617D4">
            <w:pPr>
              <w:pStyle w:val="NormalWeb"/>
              <w:rPr>
                <w:b w:val="0"/>
                <w:lang w:val="en-GB"/>
              </w:rPr>
            </w:pPr>
            <w:r>
              <w:rPr>
                <w:rFonts w:eastAsia="Arial Bold"/>
                <w:b w:val="0"/>
              </w:rPr>
              <w:lastRenderedPageBreak/>
              <w:t>G9 –  </w:t>
            </w:r>
            <w:r>
              <w:rPr>
                <w:rFonts w:ascii="MS Gothic" w:eastAsia="MS Gothic" w:hAnsi="MS Gothic" w:cs="MS Gothic" w:hint="eastAsia"/>
                <w:b w:val="0"/>
              </w:rPr>
              <w:t>如果存在分歧，我</w:t>
            </w:r>
            <w:r>
              <w:rPr>
                <w:rFonts w:ascii="宋体" w:eastAsia="宋体" w:hAnsi="宋体" w:cs="宋体" w:hint="eastAsia"/>
                <w:b w:val="0"/>
              </w:rPr>
              <w:t>们会尝试达成一致或找到折中方案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58953" w14:textId="77777777" w:rsidR="00940593" w:rsidRDefault="00940593" w:rsidP="00B617D4">
            <w:r>
              <w:t xml:space="preserve"> </w:t>
            </w:r>
          </w:p>
        </w:tc>
      </w:tr>
      <w:tr w:rsidR="00940593" w14:paraId="5D06D705" w14:textId="77777777" w:rsidTr="00B617D4">
        <w:trPr>
          <w:trHeight w:val="465"/>
        </w:trPr>
        <w:tc>
          <w:tcPr>
            <w:tcW w:w="4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4F90A" w14:textId="77777777" w:rsidR="00940593" w:rsidRDefault="00940593" w:rsidP="00B617D4">
            <w:pPr>
              <w:pStyle w:val="NormalWeb"/>
              <w:rPr>
                <w:b w:val="0"/>
                <w:lang w:val="en-GB"/>
              </w:rPr>
            </w:pPr>
            <w:r>
              <w:rPr>
                <w:rFonts w:eastAsia="Arial Bold"/>
                <w:b w:val="0"/>
              </w:rPr>
              <w:t>G10 –  </w:t>
            </w:r>
            <w:r>
              <w:rPr>
                <w:rFonts w:ascii="MS Gothic" w:eastAsia="MS Gothic" w:hAnsi="MS Gothic" w:cs="MS Gothic" w:hint="eastAsia"/>
                <w:b w:val="0"/>
              </w:rPr>
              <w:t>我</w:t>
            </w:r>
            <w:r>
              <w:rPr>
                <w:rFonts w:ascii="宋体" w:eastAsia="宋体" w:hAnsi="宋体" w:cs="宋体" w:hint="eastAsia"/>
                <w:b w:val="0"/>
              </w:rPr>
              <w:t>们的讨论和分歧促进了相互学习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2B42D" w14:textId="77777777" w:rsidR="00940593" w:rsidRDefault="00940593" w:rsidP="00B617D4">
            <w:r>
              <w:t xml:space="preserve"> </w:t>
            </w:r>
          </w:p>
        </w:tc>
      </w:tr>
    </w:tbl>
    <w:p w14:paraId="6A73CF41" w14:textId="77777777" w:rsidR="00940593" w:rsidRDefault="00940593" w:rsidP="00940593"/>
    <w:p w14:paraId="77E2D4CA" w14:textId="77777777" w:rsidR="00940593" w:rsidRDefault="00940593" w:rsidP="00940593">
      <w:pPr>
        <w:rPr>
          <w:ins w:id="0" w:author="Microsoft Office User" w:date="2023-10-29T14:23:00Z"/>
        </w:rPr>
      </w:pPr>
      <w:ins w:id="1" w:author="Microsoft Office User" w:date="2023-10-29T14:23:00Z">
        <w:r>
          <w:br w:type="page"/>
        </w:r>
      </w:ins>
    </w:p>
    <w:p w14:paraId="540A43F7" w14:textId="77777777" w:rsidR="00940593" w:rsidRDefault="00940593" w:rsidP="00940593">
      <w:pPr>
        <w:jc w:val="center"/>
      </w:pPr>
      <w:r>
        <w:rPr>
          <w:rFonts w:hint="eastAsia"/>
          <w:lang w:val="en-US" w:eastAsia="zh-Hans"/>
        </w:rPr>
        <w:lastRenderedPageBreak/>
        <w:t>小组活动</w:t>
      </w:r>
      <w:r>
        <w:rPr>
          <w:rFonts w:hint="eastAsia"/>
        </w:rPr>
        <w:t>评估量表</w:t>
      </w:r>
    </w:p>
    <w:p w14:paraId="28DE3ADD" w14:textId="77777777" w:rsidR="00940593" w:rsidRDefault="00940593" w:rsidP="00940593"/>
    <w:p w14:paraId="70850BD8" w14:textId="77777777" w:rsidR="00940593" w:rsidRDefault="00940593" w:rsidP="00940593">
      <w:pPr>
        <w:rPr>
          <w:b w:val="0"/>
        </w:rPr>
      </w:pPr>
      <w:r>
        <w:rPr>
          <w:rFonts w:hint="eastAsia"/>
          <w:b w:val="0"/>
        </w:rPr>
        <w:t>这个量表适用于成人观察并评估小组</w:t>
      </w:r>
      <w:r>
        <w:rPr>
          <w:rFonts w:hint="eastAsia"/>
          <w:b w:val="0"/>
          <w:lang w:val="en-US"/>
        </w:rPr>
        <w:t>活动</w:t>
      </w:r>
      <w:r>
        <w:rPr>
          <w:rFonts w:hint="eastAsia"/>
          <w:b w:val="0"/>
        </w:rPr>
        <w:t>的质量。根据这些标准，获得高分通常意味着小组取得了良好的学习成果。</w:t>
      </w:r>
    </w:p>
    <w:p w14:paraId="3B245C53" w14:textId="77777777" w:rsidR="00940593" w:rsidRDefault="00940593" w:rsidP="00940593"/>
    <w:p w14:paraId="7CF6A38E" w14:textId="77777777" w:rsidR="00940593" w:rsidRDefault="00940593" w:rsidP="00940593">
      <w:proofErr w:type="spellStart"/>
      <w:r>
        <w:rPr>
          <w:rFonts w:hint="eastAsia"/>
          <w:lang w:eastAsia="en-GB"/>
        </w:rPr>
        <w:t>指导说明</w:t>
      </w:r>
      <w:proofErr w:type="spellEnd"/>
      <w:r>
        <w:rPr>
          <w:rFonts w:hint="eastAsia"/>
          <w:lang w:val="en-US"/>
        </w:rPr>
        <w:t>：</w:t>
      </w:r>
    </w:p>
    <w:p w14:paraId="1CED82C3" w14:textId="77777777" w:rsidR="00940593" w:rsidRDefault="00940593" w:rsidP="00940593"/>
    <w:p w14:paraId="5EBE3633" w14:textId="77777777" w:rsidR="00940593" w:rsidRDefault="00940593" w:rsidP="00940593">
      <w:pPr>
        <w:pStyle w:val="ColorfulList-Accent11"/>
        <w:numPr>
          <w:ilvl w:val="0"/>
          <w:numId w:val="1"/>
        </w:numPr>
        <w:rPr>
          <w:rFonts w:hint="eastAsia"/>
          <w:lang w:eastAsia="zh-CN"/>
        </w:rPr>
      </w:pPr>
      <w:r>
        <w:rPr>
          <w:lang w:eastAsia="zh-CN"/>
        </w:rPr>
        <w:t>评分标准如下：</w:t>
      </w:r>
      <w:r>
        <w:rPr>
          <w:lang w:eastAsia="zh-CN"/>
        </w:rPr>
        <w:t xml:space="preserve">1 = </w:t>
      </w:r>
      <w:r>
        <w:rPr>
          <w:lang w:eastAsia="zh-CN"/>
        </w:rPr>
        <w:t>不符合实际；</w:t>
      </w:r>
      <w:r>
        <w:rPr>
          <w:lang w:eastAsia="zh-CN"/>
        </w:rPr>
        <w:t xml:space="preserve">2 = </w:t>
      </w:r>
      <w:r>
        <w:rPr>
          <w:lang w:eastAsia="zh-CN"/>
        </w:rPr>
        <w:t>部分符合实际；</w:t>
      </w:r>
      <w:r>
        <w:rPr>
          <w:lang w:eastAsia="zh-CN"/>
        </w:rPr>
        <w:t xml:space="preserve">3 = </w:t>
      </w:r>
      <w:r>
        <w:rPr>
          <w:lang w:eastAsia="zh-CN"/>
        </w:rPr>
        <w:t>非常符合实际。</w:t>
      </w:r>
    </w:p>
    <w:p w14:paraId="423227AE" w14:textId="77777777" w:rsidR="00940593" w:rsidRDefault="00940593" w:rsidP="00940593">
      <w:pPr>
        <w:pStyle w:val="ListParagraph"/>
      </w:pPr>
    </w:p>
    <w:p w14:paraId="1929204B" w14:textId="77777777" w:rsidR="00940593" w:rsidRDefault="00940593" w:rsidP="00940593"/>
    <w:p w14:paraId="59C8AE2B" w14:textId="77777777" w:rsidR="00940593" w:rsidRDefault="00940593" w:rsidP="00940593">
      <w:pPr>
        <w:rPr>
          <w:rFonts w:cs="Arial"/>
        </w:rPr>
      </w:pPr>
      <w:r>
        <w:rPr>
          <w:rFonts w:hint="eastAsia"/>
        </w:rPr>
        <w:t>小组名称：</w:t>
      </w:r>
    </w:p>
    <w:p w14:paraId="02CE880F" w14:textId="77777777" w:rsidR="00940593" w:rsidRDefault="00940593" w:rsidP="0094059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8"/>
        <w:gridCol w:w="828"/>
      </w:tblGrid>
      <w:tr w:rsidR="00940593" w14:paraId="17D79BC1" w14:textId="77777777" w:rsidTr="00B617D4">
        <w:tc>
          <w:tcPr>
            <w:tcW w:w="9776" w:type="dxa"/>
            <w:shd w:val="clear" w:color="auto" w:fill="auto"/>
            <w:vAlign w:val="center"/>
          </w:tcPr>
          <w:p w14:paraId="48465228" w14:textId="77777777" w:rsidR="00940593" w:rsidRDefault="00940593" w:rsidP="00B617D4">
            <w:pPr>
              <w:pStyle w:val="NormalWeb"/>
              <w:rPr>
                <w:rFonts w:ascii="宋体" w:eastAsia="宋体" w:hAnsi="宋体" w:cs="宋体"/>
              </w:rPr>
            </w:pPr>
            <w:r>
              <w:rPr>
                <w:rFonts w:eastAsia="Arial Bold" w:hint="eastAsia"/>
              </w:rPr>
              <w:t>标准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CCAB6E7" w14:textId="77777777" w:rsidR="00940593" w:rsidRDefault="00940593" w:rsidP="00B617D4">
            <w:pPr>
              <w:rPr>
                <w:rFonts w:ascii="宋体" w:hAnsi="宋体" w:cs="宋体"/>
                <w:lang w:val="es-ES"/>
              </w:rPr>
            </w:pPr>
            <w:r>
              <w:rPr>
                <w:rFonts w:ascii="宋体" w:hAnsi="宋体" w:cs="宋体" w:hint="eastAsia"/>
                <w:lang w:val="es-ES"/>
              </w:rPr>
              <w:t>评分</w:t>
            </w:r>
          </w:p>
        </w:tc>
      </w:tr>
      <w:tr w:rsidR="00940593" w14:paraId="4921C89C" w14:textId="77777777" w:rsidTr="00B617D4">
        <w:trPr>
          <w:trHeight w:val="568"/>
        </w:trPr>
        <w:tc>
          <w:tcPr>
            <w:tcW w:w="9776" w:type="dxa"/>
            <w:shd w:val="clear" w:color="auto" w:fill="auto"/>
          </w:tcPr>
          <w:p w14:paraId="457EFACD" w14:textId="77777777" w:rsidR="00940593" w:rsidRDefault="00940593" w:rsidP="00B617D4">
            <w:pPr>
              <w:pStyle w:val="NormalWeb"/>
              <w:spacing w:before="120" w:beforeAutospacing="0"/>
              <w:rPr>
                <w:rFonts w:eastAsia="Arial Bold"/>
                <w:b w:val="0"/>
              </w:rPr>
            </w:pPr>
            <w:r>
              <w:rPr>
                <w:rFonts w:eastAsia="Arial Bold"/>
                <w:b w:val="0"/>
              </w:rPr>
              <w:t>G1 –  </w:t>
            </w:r>
            <w:r>
              <w:rPr>
                <w:rFonts w:eastAsia="Arial Bold" w:hint="eastAsia"/>
                <w:b w:val="0"/>
              </w:rPr>
              <w:t>所有学习者都积极参与了小组互动</w:t>
            </w:r>
          </w:p>
        </w:tc>
        <w:tc>
          <w:tcPr>
            <w:tcW w:w="964" w:type="dxa"/>
            <w:shd w:val="clear" w:color="auto" w:fill="auto"/>
          </w:tcPr>
          <w:p w14:paraId="33687373" w14:textId="77777777" w:rsidR="00940593" w:rsidRDefault="00940593" w:rsidP="00B617D4">
            <w:pPr>
              <w:pStyle w:val="NormalWeb"/>
              <w:spacing w:before="120" w:beforeAutospacing="0"/>
              <w:rPr>
                <w:rFonts w:ascii="宋体" w:eastAsia="宋体" w:hAnsi="宋体" w:cs="宋体"/>
              </w:rPr>
            </w:pPr>
          </w:p>
        </w:tc>
      </w:tr>
      <w:tr w:rsidR="00940593" w14:paraId="05D4548D" w14:textId="77777777" w:rsidTr="00B617D4">
        <w:trPr>
          <w:trHeight w:val="562"/>
        </w:trPr>
        <w:tc>
          <w:tcPr>
            <w:tcW w:w="9776" w:type="dxa"/>
            <w:shd w:val="clear" w:color="auto" w:fill="auto"/>
          </w:tcPr>
          <w:p w14:paraId="3019ED9A" w14:textId="77777777" w:rsidR="00940593" w:rsidRDefault="00940593" w:rsidP="00B617D4">
            <w:pPr>
              <w:pStyle w:val="NormalWeb"/>
              <w:spacing w:before="120" w:beforeAutospacing="0"/>
              <w:rPr>
                <w:rFonts w:eastAsia="Arial Bold"/>
                <w:b w:val="0"/>
              </w:rPr>
            </w:pPr>
            <w:r>
              <w:rPr>
                <w:rFonts w:eastAsia="Arial Bold"/>
                <w:b w:val="0"/>
              </w:rPr>
              <w:t>G2 –  </w:t>
            </w:r>
            <w:r>
              <w:rPr>
                <w:rFonts w:eastAsia="Arial Bold" w:hint="eastAsia"/>
                <w:b w:val="0"/>
              </w:rPr>
              <w:t>小组保持整体一致，未形成分裂</w:t>
            </w:r>
          </w:p>
        </w:tc>
        <w:tc>
          <w:tcPr>
            <w:tcW w:w="964" w:type="dxa"/>
            <w:shd w:val="clear" w:color="auto" w:fill="auto"/>
          </w:tcPr>
          <w:p w14:paraId="6DBCFA1E" w14:textId="77777777" w:rsidR="00940593" w:rsidRDefault="00940593" w:rsidP="00B617D4">
            <w:pPr>
              <w:pStyle w:val="NormalWeb"/>
              <w:spacing w:before="120" w:beforeAutospacing="0"/>
              <w:rPr>
                <w:rFonts w:ascii="宋体" w:eastAsia="宋体" w:hAnsi="宋体" w:cs="宋体"/>
              </w:rPr>
            </w:pPr>
          </w:p>
        </w:tc>
      </w:tr>
      <w:tr w:rsidR="00940593" w14:paraId="6919F453" w14:textId="77777777" w:rsidTr="00B617D4">
        <w:trPr>
          <w:trHeight w:val="543"/>
        </w:trPr>
        <w:tc>
          <w:tcPr>
            <w:tcW w:w="9776" w:type="dxa"/>
            <w:shd w:val="clear" w:color="auto" w:fill="auto"/>
          </w:tcPr>
          <w:p w14:paraId="3DBC5E3E" w14:textId="77777777" w:rsidR="00940593" w:rsidRDefault="00940593" w:rsidP="00B617D4">
            <w:pPr>
              <w:pStyle w:val="NormalWeb"/>
              <w:spacing w:before="120" w:beforeAutospacing="0"/>
              <w:rPr>
                <w:rFonts w:eastAsia="Arial Bold"/>
                <w:b w:val="0"/>
              </w:rPr>
            </w:pPr>
            <w:r>
              <w:rPr>
                <w:rFonts w:eastAsia="Arial Bold"/>
                <w:b w:val="0"/>
              </w:rPr>
              <w:t>G3 –  </w:t>
            </w:r>
            <w:r>
              <w:rPr>
                <w:rFonts w:eastAsia="Arial Bold" w:hint="eastAsia"/>
                <w:b w:val="0"/>
              </w:rPr>
              <w:t>学习者间存在大量与任务相关的交流</w:t>
            </w:r>
          </w:p>
        </w:tc>
        <w:tc>
          <w:tcPr>
            <w:tcW w:w="964" w:type="dxa"/>
            <w:shd w:val="clear" w:color="auto" w:fill="auto"/>
          </w:tcPr>
          <w:p w14:paraId="7E785320" w14:textId="77777777" w:rsidR="00940593" w:rsidRDefault="00940593" w:rsidP="00B617D4">
            <w:pPr>
              <w:pStyle w:val="NormalWeb"/>
              <w:spacing w:before="120" w:beforeAutospacing="0"/>
              <w:rPr>
                <w:rFonts w:ascii="宋体" w:eastAsia="宋体" w:hAnsi="宋体" w:cs="宋体"/>
              </w:rPr>
            </w:pPr>
          </w:p>
        </w:tc>
      </w:tr>
      <w:tr w:rsidR="00940593" w14:paraId="6E5D47AF" w14:textId="77777777" w:rsidTr="00B617D4">
        <w:trPr>
          <w:trHeight w:val="589"/>
        </w:trPr>
        <w:tc>
          <w:tcPr>
            <w:tcW w:w="9776" w:type="dxa"/>
            <w:shd w:val="clear" w:color="auto" w:fill="auto"/>
          </w:tcPr>
          <w:p w14:paraId="23BEFE2E" w14:textId="77777777" w:rsidR="00940593" w:rsidRDefault="00940593" w:rsidP="00B617D4">
            <w:pPr>
              <w:pStyle w:val="NormalWeb"/>
              <w:spacing w:before="120" w:beforeAutospacing="0"/>
              <w:rPr>
                <w:rFonts w:ascii="宋体" w:eastAsia="宋体" w:hAnsi="宋体" w:cs="宋体"/>
                <w:b w:val="0"/>
              </w:rPr>
            </w:pPr>
            <w:r>
              <w:rPr>
                <w:rFonts w:eastAsia="Arial Bold"/>
                <w:b w:val="0"/>
              </w:rPr>
              <w:t>G4 –  </w:t>
            </w:r>
            <w:r>
              <w:rPr>
                <w:rFonts w:eastAsia="Arial Bold" w:hint="eastAsia"/>
                <w:b w:val="0"/>
              </w:rPr>
              <w:t>学习者对合作持积极态度</w:t>
            </w:r>
          </w:p>
        </w:tc>
        <w:tc>
          <w:tcPr>
            <w:tcW w:w="964" w:type="dxa"/>
            <w:shd w:val="clear" w:color="auto" w:fill="auto"/>
          </w:tcPr>
          <w:p w14:paraId="7129DF02" w14:textId="77777777" w:rsidR="00940593" w:rsidRDefault="00940593" w:rsidP="00B617D4">
            <w:pPr>
              <w:pStyle w:val="NormalWeb"/>
              <w:rPr>
                <w:rFonts w:ascii="宋体" w:eastAsia="宋体" w:hAnsi="宋体" w:cs="宋体"/>
              </w:rPr>
            </w:pPr>
          </w:p>
        </w:tc>
      </w:tr>
      <w:tr w:rsidR="00940593" w14:paraId="711A8EB4" w14:textId="77777777" w:rsidTr="00B617D4">
        <w:trPr>
          <w:trHeight w:val="697"/>
        </w:trPr>
        <w:tc>
          <w:tcPr>
            <w:tcW w:w="9776" w:type="dxa"/>
            <w:shd w:val="clear" w:color="auto" w:fill="auto"/>
          </w:tcPr>
          <w:p w14:paraId="0B93FD70" w14:textId="77777777" w:rsidR="00940593" w:rsidRDefault="00940593" w:rsidP="00B617D4">
            <w:pPr>
              <w:pStyle w:val="NormalWeb"/>
              <w:spacing w:before="120" w:beforeAutospacing="0"/>
              <w:rPr>
                <w:rFonts w:ascii="宋体" w:eastAsia="宋体" w:hAnsi="宋体" w:cs="宋体"/>
                <w:b w:val="0"/>
              </w:rPr>
            </w:pPr>
            <w:r>
              <w:rPr>
                <w:rFonts w:eastAsia="Arial Bold"/>
                <w:b w:val="0"/>
              </w:rPr>
              <w:t>G5 –  </w:t>
            </w:r>
            <w:r>
              <w:rPr>
                <w:rFonts w:eastAsia="Arial Bold" w:hint="eastAsia"/>
                <w:b w:val="0"/>
              </w:rPr>
              <w:t>小组互动中包含了彼此想法的分享和发展</w:t>
            </w:r>
          </w:p>
        </w:tc>
        <w:tc>
          <w:tcPr>
            <w:tcW w:w="964" w:type="dxa"/>
            <w:shd w:val="clear" w:color="auto" w:fill="auto"/>
          </w:tcPr>
          <w:p w14:paraId="476E64B7" w14:textId="77777777" w:rsidR="00940593" w:rsidRDefault="00940593" w:rsidP="00B617D4">
            <w:pPr>
              <w:pStyle w:val="NormalWeb"/>
              <w:rPr>
                <w:rFonts w:ascii="宋体" w:eastAsia="宋体" w:hAnsi="宋体" w:cs="宋体"/>
              </w:rPr>
            </w:pPr>
          </w:p>
        </w:tc>
      </w:tr>
      <w:tr w:rsidR="00940593" w14:paraId="5EA69FA4" w14:textId="77777777" w:rsidTr="00B617D4">
        <w:trPr>
          <w:trHeight w:val="563"/>
        </w:trPr>
        <w:tc>
          <w:tcPr>
            <w:tcW w:w="9776" w:type="dxa"/>
            <w:shd w:val="clear" w:color="auto" w:fill="auto"/>
          </w:tcPr>
          <w:p w14:paraId="22E18182" w14:textId="77777777" w:rsidR="00940593" w:rsidRDefault="00940593" w:rsidP="00B617D4">
            <w:pPr>
              <w:pStyle w:val="NormalWeb"/>
              <w:spacing w:before="120" w:beforeAutospacing="0"/>
              <w:rPr>
                <w:rFonts w:ascii="宋体" w:eastAsia="宋体" w:hAnsi="宋体" w:cs="宋体"/>
                <w:b w:val="0"/>
              </w:rPr>
            </w:pPr>
            <w:r>
              <w:rPr>
                <w:rFonts w:eastAsia="Arial Bold"/>
                <w:b w:val="0"/>
              </w:rPr>
              <w:t>G6 –  </w:t>
            </w:r>
            <w:r>
              <w:rPr>
                <w:rFonts w:eastAsia="Arial Bold" w:hint="eastAsia"/>
                <w:b w:val="0"/>
              </w:rPr>
              <w:t>小组讨论中包括合理的论证</w:t>
            </w:r>
          </w:p>
        </w:tc>
        <w:tc>
          <w:tcPr>
            <w:tcW w:w="964" w:type="dxa"/>
            <w:shd w:val="clear" w:color="auto" w:fill="auto"/>
          </w:tcPr>
          <w:p w14:paraId="40322447" w14:textId="77777777" w:rsidR="00940593" w:rsidRDefault="00940593" w:rsidP="00B617D4">
            <w:pPr>
              <w:pStyle w:val="NormalWeb"/>
              <w:rPr>
                <w:rFonts w:ascii="宋体" w:eastAsia="宋体" w:hAnsi="宋体" w:cs="宋体"/>
              </w:rPr>
            </w:pPr>
          </w:p>
        </w:tc>
      </w:tr>
      <w:tr w:rsidR="00940593" w14:paraId="5A7939AE" w14:textId="77777777" w:rsidTr="00B617D4">
        <w:trPr>
          <w:trHeight w:val="558"/>
        </w:trPr>
        <w:tc>
          <w:tcPr>
            <w:tcW w:w="9776" w:type="dxa"/>
            <w:shd w:val="clear" w:color="auto" w:fill="auto"/>
          </w:tcPr>
          <w:p w14:paraId="39474D57" w14:textId="77777777" w:rsidR="00940593" w:rsidRDefault="00940593" w:rsidP="00B617D4">
            <w:pPr>
              <w:pStyle w:val="NormalWeb"/>
              <w:spacing w:before="120" w:beforeAutospacing="0"/>
              <w:rPr>
                <w:rFonts w:ascii="宋体" w:eastAsia="宋体" w:hAnsi="宋体" w:cs="宋体"/>
                <w:b w:val="0"/>
              </w:rPr>
            </w:pPr>
            <w:r>
              <w:rPr>
                <w:rFonts w:eastAsia="Arial Bold"/>
                <w:b w:val="0"/>
              </w:rPr>
              <w:t>G7 –  </w:t>
            </w:r>
            <w:r>
              <w:rPr>
                <w:rFonts w:eastAsia="Arial Bold" w:hint="eastAsia"/>
                <w:b w:val="0"/>
              </w:rPr>
              <w:t>小组成员对彼此的想法进行了建设性的评估</w:t>
            </w:r>
          </w:p>
        </w:tc>
        <w:tc>
          <w:tcPr>
            <w:tcW w:w="964" w:type="dxa"/>
            <w:shd w:val="clear" w:color="auto" w:fill="auto"/>
          </w:tcPr>
          <w:p w14:paraId="7F6ED89F" w14:textId="77777777" w:rsidR="00940593" w:rsidRDefault="00940593" w:rsidP="00B617D4">
            <w:pPr>
              <w:pStyle w:val="NormalWeb"/>
              <w:rPr>
                <w:rFonts w:ascii="宋体" w:eastAsia="宋体" w:hAnsi="宋体" w:cs="宋体"/>
              </w:rPr>
            </w:pPr>
          </w:p>
        </w:tc>
      </w:tr>
      <w:tr w:rsidR="00940593" w14:paraId="5803A7FD" w14:textId="77777777" w:rsidTr="00B617D4">
        <w:trPr>
          <w:trHeight w:val="552"/>
        </w:trPr>
        <w:tc>
          <w:tcPr>
            <w:tcW w:w="9776" w:type="dxa"/>
            <w:shd w:val="clear" w:color="auto" w:fill="auto"/>
          </w:tcPr>
          <w:p w14:paraId="77A6B408" w14:textId="77777777" w:rsidR="00940593" w:rsidRDefault="00940593" w:rsidP="00B617D4">
            <w:pPr>
              <w:pStyle w:val="NormalWeb"/>
              <w:spacing w:before="120" w:beforeAutospacing="0"/>
              <w:rPr>
                <w:rFonts w:ascii="宋体" w:eastAsia="宋体" w:hAnsi="宋体" w:cs="宋体"/>
                <w:b w:val="0"/>
              </w:rPr>
            </w:pPr>
            <w:r>
              <w:rPr>
                <w:rFonts w:eastAsia="Arial Bold"/>
                <w:b w:val="0"/>
              </w:rPr>
              <w:t>G8 –  </w:t>
            </w:r>
            <w:r>
              <w:rPr>
                <w:rFonts w:eastAsia="Arial Bold" w:hint="eastAsia"/>
                <w:b w:val="0"/>
              </w:rPr>
              <w:t>当存在分歧时，学习者努力寻求共识或折中方案</w:t>
            </w:r>
          </w:p>
        </w:tc>
        <w:tc>
          <w:tcPr>
            <w:tcW w:w="964" w:type="dxa"/>
            <w:shd w:val="clear" w:color="auto" w:fill="auto"/>
          </w:tcPr>
          <w:p w14:paraId="51557F5B" w14:textId="77777777" w:rsidR="00940593" w:rsidRDefault="00940593" w:rsidP="00B617D4">
            <w:pPr>
              <w:pStyle w:val="NormalWeb"/>
              <w:rPr>
                <w:rFonts w:ascii="宋体" w:eastAsia="宋体" w:hAnsi="宋体" w:cs="宋体"/>
              </w:rPr>
            </w:pPr>
          </w:p>
        </w:tc>
      </w:tr>
      <w:tr w:rsidR="00940593" w14:paraId="59EEE0FD" w14:textId="77777777" w:rsidTr="00B617D4">
        <w:trPr>
          <w:trHeight w:val="560"/>
        </w:trPr>
        <w:tc>
          <w:tcPr>
            <w:tcW w:w="9776" w:type="dxa"/>
            <w:shd w:val="clear" w:color="auto" w:fill="auto"/>
          </w:tcPr>
          <w:p w14:paraId="1F507E43" w14:textId="77777777" w:rsidR="00940593" w:rsidRDefault="00940593" w:rsidP="00B617D4">
            <w:pPr>
              <w:pStyle w:val="NormalWeb"/>
              <w:spacing w:before="120" w:beforeAutospacing="0"/>
              <w:rPr>
                <w:rFonts w:ascii="宋体" w:eastAsia="宋体" w:hAnsi="宋体" w:cs="宋体"/>
                <w:b w:val="0"/>
              </w:rPr>
            </w:pPr>
            <w:r>
              <w:rPr>
                <w:rFonts w:eastAsia="Arial Bold"/>
                <w:b w:val="0"/>
              </w:rPr>
              <w:t>G9 –  </w:t>
            </w:r>
            <w:r>
              <w:rPr>
                <w:rFonts w:eastAsia="Arial Bold" w:hint="eastAsia"/>
                <w:b w:val="0"/>
              </w:rPr>
              <w:t>小组活动中的讨论是富有成效的，即使有时会有分歧</w:t>
            </w:r>
          </w:p>
        </w:tc>
        <w:tc>
          <w:tcPr>
            <w:tcW w:w="964" w:type="dxa"/>
            <w:shd w:val="clear" w:color="auto" w:fill="auto"/>
          </w:tcPr>
          <w:p w14:paraId="6E0892A6" w14:textId="77777777" w:rsidR="00940593" w:rsidRDefault="00940593" w:rsidP="00B617D4">
            <w:pPr>
              <w:pStyle w:val="NormalWeb"/>
              <w:rPr>
                <w:rFonts w:ascii="宋体" w:eastAsia="宋体" w:hAnsi="宋体" w:cs="宋体"/>
              </w:rPr>
            </w:pPr>
          </w:p>
        </w:tc>
      </w:tr>
      <w:tr w:rsidR="00940593" w14:paraId="7D579662" w14:textId="77777777" w:rsidTr="00B617D4">
        <w:trPr>
          <w:trHeight w:val="682"/>
        </w:trPr>
        <w:tc>
          <w:tcPr>
            <w:tcW w:w="9776" w:type="dxa"/>
            <w:shd w:val="clear" w:color="auto" w:fill="auto"/>
          </w:tcPr>
          <w:p w14:paraId="3C3A3F53" w14:textId="77777777" w:rsidR="00940593" w:rsidRDefault="00940593" w:rsidP="00B617D4">
            <w:pPr>
              <w:pStyle w:val="NormalWeb"/>
              <w:spacing w:before="120" w:beforeAutospacing="0"/>
              <w:rPr>
                <w:rFonts w:eastAsia="Arial Bold"/>
                <w:b w:val="0"/>
              </w:rPr>
            </w:pPr>
            <w:r>
              <w:rPr>
                <w:rFonts w:eastAsia="Arial Bold"/>
                <w:b w:val="0"/>
              </w:rPr>
              <w:t>G10 –  </w:t>
            </w:r>
            <w:r>
              <w:rPr>
                <w:rFonts w:eastAsia="Arial Bold" w:hint="eastAsia"/>
                <w:b w:val="0"/>
              </w:rPr>
              <w:t>分配的小组角色没有妨碍学习者的团队合作</w:t>
            </w:r>
          </w:p>
        </w:tc>
        <w:tc>
          <w:tcPr>
            <w:tcW w:w="964" w:type="dxa"/>
            <w:shd w:val="clear" w:color="auto" w:fill="auto"/>
          </w:tcPr>
          <w:p w14:paraId="219C1ED5" w14:textId="77777777" w:rsidR="00940593" w:rsidRDefault="00940593" w:rsidP="00B617D4">
            <w:pPr>
              <w:pStyle w:val="NormalWeb"/>
              <w:rPr>
                <w:rFonts w:ascii="宋体" w:eastAsia="宋体" w:hAnsi="宋体" w:cs="宋体"/>
              </w:rPr>
            </w:pPr>
          </w:p>
        </w:tc>
      </w:tr>
    </w:tbl>
    <w:p w14:paraId="2AAA521D" w14:textId="77777777" w:rsidR="00940593" w:rsidRPr="00940593" w:rsidRDefault="00940593"/>
    <w:sectPr w:rsidR="00940593" w:rsidRPr="009405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20B070402020202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582610"/>
    <w:multiLevelType w:val="multilevel"/>
    <w:tmpl w:val="62582610"/>
    <w:lvl w:ilvl="0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num w:numId="1" w16cid:durableId="56820029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593"/>
    <w:rsid w:val="0094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98DDA2"/>
  <w15:chartTrackingRefBased/>
  <w15:docId w15:val="{9F71D052-ECDA-491A-9B4D-5769D41A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593"/>
    <w:pPr>
      <w:spacing w:after="0" w:line="240" w:lineRule="auto"/>
    </w:pPr>
    <w:rPr>
      <w:rFonts w:ascii="Times New Roman" w:eastAsia="宋体" w:hAnsi="Times New Roman" w:cstheme="minorHAnsi"/>
      <w:b/>
      <w:kern w:val="0"/>
      <w:sz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059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05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05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059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0593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0593"/>
    <w:pPr>
      <w:keepNext/>
      <w:keepLines/>
      <w:spacing w:before="40"/>
      <w:outlineLvl w:val="5"/>
    </w:pPr>
    <w:rPr>
      <w:rFonts w:cstheme="majorBidi"/>
      <w:b w:val="0"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0593"/>
    <w:pPr>
      <w:keepNext/>
      <w:keepLines/>
      <w:spacing w:before="40"/>
      <w:outlineLvl w:val="6"/>
    </w:pPr>
    <w:rPr>
      <w:rFonts w:cstheme="majorBidi"/>
      <w:b w:val="0"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059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059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059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05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05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0593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0593"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0593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0593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0593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0593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9405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05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059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05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05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05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72"/>
    <w:qFormat/>
    <w:rsid w:val="009405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05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05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05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059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qFormat/>
    <w:rsid w:val="00940593"/>
    <w:pPr>
      <w:spacing w:before="100" w:beforeAutospacing="1" w:after="100" w:afterAutospacing="1"/>
    </w:pPr>
    <w:rPr>
      <w:rFonts w:eastAsia="Times New Roman"/>
      <w:lang w:val="es-ES"/>
    </w:rPr>
  </w:style>
  <w:style w:type="paragraph" w:customStyle="1" w:styleId="ColorfulList-Accent11">
    <w:name w:val="Colorful List - Accent 11"/>
    <w:basedOn w:val="Normal"/>
    <w:uiPriority w:val="34"/>
    <w:qFormat/>
    <w:rsid w:val="00940593"/>
    <w:pPr>
      <w:ind w:left="720"/>
      <w:contextualSpacing/>
    </w:pPr>
    <w:rPr>
      <w:rFonts w:ascii="Times" w:hAnsi="Times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497</Characters>
  <Application>Microsoft Office Word</Application>
  <DocSecurity>0</DocSecurity>
  <Lines>49</Lines>
  <Paragraphs>43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Luwei Bai</dc:creator>
  <cp:keywords/>
  <dc:description/>
  <cp:lastModifiedBy>Luwei Bai</cp:lastModifiedBy>
  <cp:revision>1</cp:revision>
  <dcterms:created xsi:type="dcterms:W3CDTF">2025-04-16T11:32:00Z</dcterms:created>
  <dcterms:modified xsi:type="dcterms:W3CDTF">2025-04-16T11:32:00Z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0cd48abc-640e-49fc-b712-cc819612e904</vt:lpwstr>
  </property>
</Properties>
</file>